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A1D" w:rsidRDefault="00715A1D" w:rsidP="002C7871">
      <w:pPr>
        <w:rPr>
          <w:rFonts w:ascii="Arial" w:hAnsi="Arial" w:cs="Arial"/>
          <w:color w:val="000000"/>
          <w:sz w:val="19"/>
          <w:szCs w:val="19"/>
        </w:rPr>
      </w:pPr>
    </w:p>
    <w:p w:rsidR="002C7871" w:rsidRDefault="002C7871" w:rsidP="002C7871">
      <w:pPr>
        <w:rPr>
          <w:rFonts w:ascii="Arial" w:hAnsi="Arial" w:cs="Arial"/>
          <w:color w:val="000000"/>
          <w:sz w:val="19"/>
          <w:szCs w:val="19"/>
        </w:rPr>
      </w:pPr>
    </w:p>
    <w:p w:rsidR="002C7871" w:rsidRDefault="002C7871" w:rsidP="002C7871">
      <w:pPr>
        <w:rPr>
          <w:rFonts w:ascii="Arial" w:hAnsi="Arial" w:cs="Arial"/>
          <w:color w:val="000000"/>
          <w:sz w:val="19"/>
          <w:szCs w:val="19"/>
        </w:rPr>
      </w:pPr>
    </w:p>
    <w:p w:rsidR="002C7871" w:rsidRDefault="002C7871" w:rsidP="002C7871">
      <w:pPr>
        <w:rPr>
          <w:rFonts w:ascii="Arial" w:hAnsi="Arial" w:cs="Arial"/>
          <w:color w:val="000000"/>
          <w:sz w:val="19"/>
          <w:szCs w:val="19"/>
        </w:rPr>
      </w:pPr>
    </w:p>
    <w:p w:rsidR="002C7871" w:rsidRDefault="002C7871" w:rsidP="002C7871">
      <w:pPr>
        <w:rPr>
          <w:rFonts w:ascii="Arial" w:hAnsi="Arial" w:cs="Arial"/>
          <w:color w:val="000000"/>
          <w:sz w:val="19"/>
          <w:szCs w:val="19"/>
        </w:rPr>
      </w:pPr>
    </w:p>
    <w:p w:rsidR="002C7871" w:rsidRPr="00D25139" w:rsidRDefault="002C7871" w:rsidP="002C7871">
      <w:pPr>
        <w:rPr>
          <w:rFonts w:ascii="Impact" w:hAnsi="Impact"/>
          <w:sz w:val="28"/>
        </w:rPr>
      </w:pPr>
      <w:r w:rsidRPr="00D25139">
        <w:rPr>
          <w:rFonts w:ascii="Impact" w:hAnsi="Impact"/>
          <w:sz w:val="28"/>
        </w:rPr>
        <w:t>These properties are for everyday math.</w:t>
      </w:r>
    </w:p>
    <w:p w:rsidR="002C7871" w:rsidRDefault="002C7871" w:rsidP="002C7871">
      <w:pPr>
        <w:rPr>
          <w:sz w:val="22"/>
        </w:rPr>
      </w:pPr>
    </w:p>
    <w:tbl>
      <w:tblPr>
        <w:tblW w:w="0" w:type="auto"/>
        <w:tblBorders>
          <w:top w:val="double" w:sz="4" w:space="0" w:color="auto"/>
          <w:left w:val="double" w:sz="4" w:space="0" w:color="auto"/>
          <w:bottom w:val="double" w:sz="4" w:space="0" w:color="auto"/>
          <w:right w:val="double" w:sz="4" w:space="0" w:color="auto"/>
          <w:insideH w:val="single" w:sz="4" w:space="0" w:color="auto"/>
        </w:tblBorders>
        <w:tblLook w:val="0000"/>
      </w:tblPr>
      <w:tblGrid>
        <w:gridCol w:w="1788"/>
        <w:gridCol w:w="840"/>
        <w:gridCol w:w="1320"/>
        <w:gridCol w:w="600"/>
        <w:gridCol w:w="1680"/>
        <w:gridCol w:w="360"/>
        <w:gridCol w:w="4230"/>
      </w:tblGrid>
      <w:tr w:rsidR="002C7871" w:rsidTr="004B2E04">
        <w:tblPrEx>
          <w:tblCellMar>
            <w:top w:w="0" w:type="dxa"/>
            <w:bottom w:w="0" w:type="dxa"/>
          </w:tblCellMar>
        </w:tblPrEx>
        <w:tc>
          <w:tcPr>
            <w:tcW w:w="2628" w:type="dxa"/>
            <w:gridSpan w:val="2"/>
          </w:tcPr>
          <w:p w:rsidR="002C7871" w:rsidRDefault="002C7871" w:rsidP="004B2E04">
            <w:pPr>
              <w:rPr>
                <w:b/>
                <w:bCs/>
                <w:sz w:val="22"/>
              </w:rPr>
            </w:pPr>
            <w:r>
              <w:rPr>
                <w:b/>
                <w:bCs/>
                <w:sz w:val="22"/>
              </w:rPr>
              <w:t>Additive inverse</w:t>
            </w:r>
          </w:p>
        </w:tc>
        <w:tc>
          <w:tcPr>
            <w:tcW w:w="1920" w:type="dxa"/>
            <w:gridSpan w:val="2"/>
          </w:tcPr>
          <w:p w:rsidR="002C7871" w:rsidRDefault="002C7871" w:rsidP="004B2E04">
            <w:pPr>
              <w:rPr>
                <w:b/>
                <w:bCs/>
                <w:sz w:val="22"/>
              </w:rPr>
            </w:pPr>
            <w:r>
              <w:rPr>
                <w:b/>
                <w:bCs/>
                <w:sz w:val="22"/>
              </w:rPr>
              <w:t>a + (-a) =0</w:t>
            </w:r>
          </w:p>
        </w:tc>
        <w:tc>
          <w:tcPr>
            <w:tcW w:w="1680" w:type="dxa"/>
          </w:tcPr>
          <w:p w:rsidR="002C7871" w:rsidRDefault="002C7871" w:rsidP="004B2E04">
            <w:pPr>
              <w:rPr>
                <w:sz w:val="20"/>
              </w:rPr>
            </w:pPr>
            <w:r>
              <w:rPr>
                <w:sz w:val="20"/>
              </w:rPr>
              <w:t>7 + (-7) =0</w:t>
            </w:r>
          </w:p>
          <w:p w:rsidR="002C7871" w:rsidRDefault="002C7871" w:rsidP="004B2E04">
            <w:pPr>
              <w:rPr>
                <w:sz w:val="20"/>
              </w:rPr>
            </w:pPr>
            <w:r>
              <w:rPr>
                <w:sz w:val="20"/>
              </w:rPr>
              <w:t>-7 is the additive inverse of 7</w:t>
            </w:r>
          </w:p>
        </w:tc>
        <w:tc>
          <w:tcPr>
            <w:tcW w:w="4590" w:type="dxa"/>
            <w:gridSpan w:val="2"/>
          </w:tcPr>
          <w:p w:rsidR="002C7871" w:rsidRDefault="002C7871" w:rsidP="004B2E04">
            <w:pPr>
              <w:rPr>
                <w:sz w:val="22"/>
              </w:rPr>
            </w:pPr>
            <w:r>
              <w:rPr>
                <w:sz w:val="22"/>
              </w:rPr>
              <w:t>The additive inverse is the negative of the number.</w:t>
            </w:r>
          </w:p>
        </w:tc>
      </w:tr>
      <w:tr w:rsidR="002C7871" w:rsidTr="004B2E04">
        <w:tblPrEx>
          <w:tblCellMar>
            <w:top w:w="0" w:type="dxa"/>
            <w:bottom w:w="0" w:type="dxa"/>
          </w:tblCellMar>
        </w:tblPrEx>
        <w:tc>
          <w:tcPr>
            <w:tcW w:w="2628" w:type="dxa"/>
            <w:gridSpan w:val="2"/>
          </w:tcPr>
          <w:p w:rsidR="002C7871" w:rsidRDefault="002C7871" w:rsidP="004B2E04">
            <w:pPr>
              <w:rPr>
                <w:b/>
                <w:bCs/>
                <w:sz w:val="22"/>
              </w:rPr>
            </w:pPr>
            <w:r>
              <w:rPr>
                <w:b/>
                <w:bCs/>
                <w:sz w:val="22"/>
              </w:rPr>
              <w:t>Multiplicative inverse</w:t>
            </w:r>
          </w:p>
        </w:tc>
        <w:tc>
          <w:tcPr>
            <w:tcW w:w="1920" w:type="dxa"/>
            <w:gridSpan w:val="2"/>
          </w:tcPr>
          <w:p w:rsidR="002C7871" w:rsidRDefault="002C7871" w:rsidP="004B2E04">
            <w:pPr>
              <w:rPr>
                <w:b/>
                <w:bCs/>
                <w:sz w:val="22"/>
              </w:rPr>
            </w:pPr>
            <w:r>
              <w:rPr>
                <w:b/>
                <w:bCs/>
                <w:position w:val="-28"/>
                <w:sz w:val="22"/>
              </w:rPr>
              <w:object w:dxaOrig="1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pt;height:34pt" o:ole="">
                  <v:imagedata r:id="rId8" o:title=""/>
                </v:shape>
                <o:OLEObject Type="Embed" ProgID="Equation.3" ShapeID="_x0000_i1025" DrawAspect="Content" ObjectID="_1358583253" r:id="rId9"/>
              </w:object>
            </w:r>
          </w:p>
        </w:tc>
        <w:tc>
          <w:tcPr>
            <w:tcW w:w="1680" w:type="dxa"/>
          </w:tcPr>
          <w:p w:rsidR="002C7871" w:rsidRDefault="002C7871" w:rsidP="004B2E04">
            <w:pPr>
              <w:rPr>
                <w:sz w:val="20"/>
              </w:rPr>
            </w:pPr>
            <w:r>
              <w:rPr>
                <w:sz w:val="20"/>
              </w:rPr>
              <w:t>3 x  1/3  = 1</w:t>
            </w:r>
          </w:p>
        </w:tc>
        <w:tc>
          <w:tcPr>
            <w:tcW w:w="4590" w:type="dxa"/>
            <w:gridSpan w:val="2"/>
          </w:tcPr>
          <w:p w:rsidR="002C7871" w:rsidRDefault="002C7871" w:rsidP="004B2E04">
            <w:pPr>
              <w:rPr>
                <w:sz w:val="22"/>
              </w:rPr>
            </w:pPr>
            <w:r>
              <w:rPr>
                <w:sz w:val="22"/>
              </w:rPr>
              <w:t xml:space="preserve">The multiplicative inverse of a rational number is it’s reciprocal.   </w:t>
            </w:r>
          </w:p>
        </w:tc>
      </w:tr>
      <w:tr w:rsidR="002C7871" w:rsidTr="004B2E04">
        <w:tblPrEx>
          <w:tblBorders>
            <w:insideV w:val="single" w:sz="4" w:space="0" w:color="auto"/>
          </w:tblBorders>
          <w:tblCellMar>
            <w:top w:w="0" w:type="dxa"/>
            <w:bottom w:w="0" w:type="dxa"/>
          </w:tblCellMar>
        </w:tblPrEx>
        <w:tc>
          <w:tcPr>
            <w:tcW w:w="1788" w:type="dxa"/>
          </w:tcPr>
          <w:p w:rsidR="002C7871" w:rsidRDefault="002C7871" w:rsidP="004B2E04">
            <w:pPr>
              <w:rPr>
                <w:b/>
                <w:bCs/>
                <w:sz w:val="22"/>
              </w:rPr>
            </w:pPr>
            <w:r>
              <w:rPr>
                <w:b/>
                <w:bCs/>
                <w:sz w:val="22"/>
              </w:rPr>
              <w:t xml:space="preserve">Distributive property </w:t>
            </w:r>
          </w:p>
        </w:tc>
        <w:tc>
          <w:tcPr>
            <w:tcW w:w="2160" w:type="dxa"/>
            <w:gridSpan w:val="2"/>
          </w:tcPr>
          <w:p w:rsidR="002C7871" w:rsidRDefault="002C7871" w:rsidP="004B2E04">
            <w:pPr>
              <w:rPr>
                <w:b/>
                <w:bCs/>
                <w:sz w:val="22"/>
              </w:rPr>
            </w:pPr>
            <w:r>
              <w:rPr>
                <w:b/>
                <w:bCs/>
                <w:sz w:val="22"/>
              </w:rPr>
              <w:t>a(b+c)=ab+ac</w:t>
            </w:r>
          </w:p>
        </w:tc>
        <w:tc>
          <w:tcPr>
            <w:tcW w:w="2640" w:type="dxa"/>
            <w:gridSpan w:val="3"/>
          </w:tcPr>
          <w:p w:rsidR="002C7871" w:rsidRDefault="002C7871" w:rsidP="004B2E04">
            <w:pPr>
              <w:rPr>
                <w:b/>
                <w:bCs/>
                <w:sz w:val="22"/>
              </w:rPr>
            </w:pPr>
            <w:r>
              <w:rPr>
                <w:b/>
                <w:bCs/>
                <w:position w:val="-10"/>
                <w:sz w:val="22"/>
              </w:rPr>
              <w:object w:dxaOrig="1980" w:dyaOrig="340">
                <v:shape id="_x0000_i1026" type="#_x0000_t75" style="width:99pt;height:17pt" o:ole="">
                  <v:imagedata r:id="rId10" o:title=""/>
                </v:shape>
                <o:OLEObject Type="Embed" ProgID="Equation.3" ShapeID="_x0000_i1026" DrawAspect="Content" ObjectID="_1358583254" r:id="rId11"/>
              </w:object>
            </w:r>
          </w:p>
          <w:p w:rsidR="002C7871" w:rsidRDefault="002C7871" w:rsidP="004B2E04">
            <w:pPr>
              <w:rPr>
                <w:b/>
                <w:bCs/>
                <w:sz w:val="22"/>
              </w:rPr>
            </w:pPr>
          </w:p>
          <w:p w:rsidR="002C7871" w:rsidRDefault="002C7871" w:rsidP="004B2E04">
            <w:pPr>
              <w:rPr>
                <w:b/>
                <w:bCs/>
                <w:sz w:val="22"/>
              </w:rPr>
            </w:pPr>
            <w:r>
              <w:rPr>
                <w:b/>
                <w:bCs/>
                <w:position w:val="-10"/>
                <w:sz w:val="22"/>
              </w:rPr>
              <w:object w:dxaOrig="2240" w:dyaOrig="360">
                <v:shape id="_x0000_i1027" type="#_x0000_t75" style="width:112pt;height:18pt" o:ole="">
                  <v:imagedata r:id="rId12" o:title=""/>
                </v:shape>
                <o:OLEObject Type="Embed" ProgID="Equation.3" ShapeID="_x0000_i1027" DrawAspect="Content" ObjectID="_1358583255" r:id="rId13"/>
              </w:object>
            </w:r>
          </w:p>
        </w:tc>
        <w:tc>
          <w:tcPr>
            <w:tcW w:w="4230" w:type="dxa"/>
          </w:tcPr>
          <w:p w:rsidR="002C7871" w:rsidRDefault="002C7871" w:rsidP="004B2E04">
            <w:pPr>
              <w:rPr>
                <w:sz w:val="22"/>
              </w:rPr>
            </w:pPr>
            <w:r>
              <w:rPr>
                <w:sz w:val="22"/>
              </w:rPr>
              <w:t>Multiplying a sum by some number is the same as multiplying each term by that same number.</w:t>
            </w:r>
          </w:p>
        </w:tc>
      </w:tr>
    </w:tbl>
    <w:p w:rsidR="002D7F51" w:rsidRDefault="002D7F51" w:rsidP="002C7871">
      <w:pPr>
        <w:rPr>
          <w:rFonts w:ascii="Arial" w:hAnsi="Arial" w:cs="Arial"/>
          <w:b/>
          <w:u w:val="single"/>
        </w:rPr>
      </w:pPr>
    </w:p>
    <w:p w:rsidR="002C7871" w:rsidRPr="002D7F51" w:rsidRDefault="002C7871" w:rsidP="002C7871">
      <w:pPr>
        <w:rPr>
          <w:rFonts w:ascii="Arial" w:hAnsi="Arial" w:cs="Arial"/>
        </w:rPr>
      </w:pPr>
      <w:r w:rsidRPr="002D7F51">
        <w:rPr>
          <w:rFonts w:ascii="Arial" w:hAnsi="Arial" w:cs="Arial"/>
          <w:b/>
          <w:u w:val="single"/>
        </w:rPr>
        <w:t>Exponent Rules:</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9"/>
        <w:gridCol w:w="8820"/>
      </w:tblGrid>
      <w:tr w:rsidR="002C7871" w:rsidRPr="004A4393" w:rsidTr="002D7F51">
        <w:tblPrEx>
          <w:tblCellMar>
            <w:top w:w="0" w:type="dxa"/>
            <w:bottom w:w="0" w:type="dxa"/>
          </w:tblCellMar>
        </w:tblPrEx>
        <w:trPr>
          <w:trHeight w:val="546"/>
        </w:trPr>
        <w:tc>
          <w:tcPr>
            <w:tcW w:w="1989" w:type="dxa"/>
            <w:vAlign w:val="center"/>
          </w:tcPr>
          <w:p w:rsidR="002C7871" w:rsidRPr="00723A64" w:rsidRDefault="002C7871" w:rsidP="004B2E04">
            <w:pPr>
              <w:ind w:left="99"/>
              <w:rPr>
                <w:rFonts w:ascii="Arial" w:hAnsi="Arial" w:cs="Arial"/>
              </w:rPr>
            </w:pPr>
            <w:r w:rsidRPr="00723A64">
              <w:rPr>
                <w:rFonts w:ascii="Arial" w:hAnsi="Arial" w:cs="Arial"/>
              </w:rPr>
              <w:t>Rule:</w:t>
            </w:r>
          </w:p>
        </w:tc>
        <w:tc>
          <w:tcPr>
            <w:tcW w:w="8820" w:type="dxa"/>
            <w:vAlign w:val="center"/>
          </w:tcPr>
          <w:p w:rsidR="002C7871" w:rsidRPr="00723A64" w:rsidRDefault="002C7871" w:rsidP="004B2E04">
            <w:pPr>
              <w:rPr>
                <w:rFonts w:ascii="Arial" w:hAnsi="Arial" w:cs="Arial"/>
              </w:rPr>
            </w:pPr>
            <w:r w:rsidRPr="00723A64">
              <w:rPr>
                <w:rFonts w:ascii="Arial" w:hAnsi="Arial" w:cs="Arial"/>
              </w:rPr>
              <w:t>Example:</w:t>
            </w:r>
          </w:p>
        </w:tc>
      </w:tr>
      <w:tr w:rsidR="002C7871" w:rsidRPr="004A4393" w:rsidTr="002D7F51">
        <w:tblPrEx>
          <w:tblCellMar>
            <w:top w:w="0" w:type="dxa"/>
            <w:bottom w:w="0" w:type="dxa"/>
          </w:tblCellMar>
        </w:tblPrEx>
        <w:trPr>
          <w:trHeight w:val="547"/>
        </w:trPr>
        <w:tc>
          <w:tcPr>
            <w:tcW w:w="1989" w:type="dxa"/>
            <w:vAlign w:val="center"/>
          </w:tcPr>
          <w:p w:rsidR="002C7871" w:rsidRPr="00723A64" w:rsidRDefault="002C7871" w:rsidP="004B2E04">
            <w:pPr>
              <w:ind w:left="99"/>
              <w:rPr>
                <w:rFonts w:ascii="Arial" w:hAnsi="Arial" w:cs="Arial"/>
                <w:i/>
              </w:rPr>
            </w:pPr>
            <w:r w:rsidRPr="00723A64">
              <w:rPr>
                <w:rFonts w:ascii="Arial" w:hAnsi="Arial" w:cs="Arial"/>
                <w:i/>
              </w:rPr>
              <w:t>A</w:t>
            </w:r>
            <w:r w:rsidRPr="00723A64">
              <w:rPr>
                <w:rFonts w:ascii="Arial" w:hAnsi="Arial" w:cs="Arial"/>
                <w:i/>
                <w:vertAlign w:val="superscript"/>
              </w:rPr>
              <w:t>-k</w:t>
            </w:r>
            <w:r w:rsidRPr="00723A64">
              <w:rPr>
                <w:rFonts w:ascii="Arial" w:hAnsi="Arial" w:cs="Arial"/>
                <w:i/>
              </w:rPr>
              <w:t xml:space="preserve"> = </w:t>
            </w:r>
            <w:r w:rsidRPr="00723A64">
              <w:rPr>
                <w:rFonts w:ascii="Arial" w:hAnsi="Arial" w:cs="Arial"/>
              </w:rPr>
              <w:t>1/</w:t>
            </w:r>
            <w:r w:rsidRPr="00723A64">
              <w:rPr>
                <w:rFonts w:ascii="Arial" w:hAnsi="Arial" w:cs="Arial"/>
                <w:i/>
              </w:rPr>
              <w:t>A</w:t>
            </w:r>
            <w:r w:rsidRPr="00723A64">
              <w:rPr>
                <w:rFonts w:ascii="Arial" w:hAnsi="Arial" w:cs="Arial"/>
                <w:i/>
                <w:vertAlign w:val="superscript"/>
              </w:rPr>
              <w:t>k</w:t>
            </w:r>
          </w:p>
        </w:tc>
        <w:tc>
          <w:tcPr>
            <w:tcW w:w="8820" w:type="dxa"/>
            <w:vAlign w:val="center"/>
          </w:tcPr>
          <w:p w:rsidR="002C7871" w:rsidRPr="00723A64" w:rsidRDefault="002C7871" w:rsidP="004B2E04">
            <w:pPr>
              <w:ind w:left="72"/>
              <w:rPr>
                <w:rFonts w:ascii="Arial" w:hAnsi="Arial" w:cs="Arial"/>
                <w:i/>
                <w:sz w:val="20"/>
              </w:rPr>
            </w:pPr>
            <w:r w:rsidRPr="00723A64">
              <w:rPr>
                <w:rFonts w:ascii="Arial" w:hAnsi="Arial" w:cs="Arial"/>
                <w:sz w:val="20"/>
              </w:rPr>
              <w:t>2</w:t>
            </w:r>
            <w:r w:rsidRPr="00723A64">
              <w:rPr>
                <w:rFonts w:ascii="Arial" w:hAnsi="Arial" w:cs="Arial"/>
                <w:sz w:val="20"/>
                <w:vertAlign w:val="superscript"/>
              </w:rPr>
              <w:t>-3</w:t>
            </w:r>
            <w:r w:rsidRPr="00723A64">
              <w:rPr>
                <w:rFonts w:ascii="Arial" w:hAnsi="Arial" w:cs="Arial"/>
                <w:sz w:val="20"/>
              </w:rPr>
              <w:t xml:space="preserve"> = 1/(2</w:t>
            </w:r>
            <w:r w:rsidRPr="00723A64">
              <w:rPr>
                <w:rFonts w:ascii="Arial" w:hAnsi="Arial" w:cs="Arial"/>
                <w:sz w:val="20"/>
              </w:rPr>
              <w:sym w:font="Symbol" w:char="F0B4"/>
            </w:r>
            <w:r w:rsidRPr="00723A64">
              <w:rPr>
                <w:rFonts w:ascii="Arial" w:hAnsi="Arial" w:cs="Arial"/>
                <w:sz w:val="20"/>
              </w:rPr>
              <w:t>2</w:t>
            </w:r>
            <w:r w:rsidRPr="00723A64">
              <w:rPr>
                <w:rFonts w:ascii="Arial" w:hAnsi="Arial" w:cs="Arial"/>
                <w:sz w:val="20"/>
              </w:rPr>
              <w:sym w:font="Symbol" w:char="F0B4"/>
            </w:r>
            <w:r w:rsidRPr="00723A64">
              <w:rPr>
                <w:rFonts w:ascii="Arial" w:hAnsi="Arial" w:cs="Arial"/>
                <w:sz w:val="20"/>
              </w:rPr>
              <w:t>2) = 1/8</w:t>
            </w:r>
          </w:p>
        </w:tc>
      </w:tr>
      <w:tr w:rsidR="002C7871" w:rsidRPr="004A4393" w:rsidTr="002D7F51">
        <w:tblPrEx>
          <w:tblCellMar>
            <w:top w:w="0" w:type="dxa"/>
            <w:bottom w:w="0" w:type="dxa"/>
          </w:tblCellMar>
        </w:tblPrEx>
        <w:trPr>
          <w:trHeight w:val="546"/>
        </w:trPr>
        <w:tc>
          <w:tcPr>
            <w:tcW w:w="1989" w:type="dxa"/>
            <w:vAlign w:val="center"/>
          </w:tcPr>
          <w:p w:rsidR="002C7871" w:rsidRPr="00723A64" w:rsidRDefault="002C7871" w:rsidP="004B2E04">
            <w:pPr>
              <w:ind w:left="99"/>
              <w:rPr>
                <w:rFonts w:ascii="Arial" w:hAnsi="Arial" w:cs="Arial"/>
                <w:i/>
              </w:rPr>
            </w:pPr>
            <w:r w:rsidRPr="00723A64">
              <w:rPr>
                <w:rFonts w:ascii="Arial" w:hAnsi="Arial" w:cs="Arial"/>
                <w:i/>
              </w:rPr>
              <w:t>A</w:t>
            </w:r>
            <w:r w:rsidRPr="00723A64">
              <w:rPr>
                <w:rFonts w:ascii="Arial" w:hAnsi="Arial" w:cs="Arial"/>
                <w:i/>
                <w:vertAlign w:val="superscript"/>
              </w:rPr>
              <w:t>k</w:t>
            </w:r>
            <w:r w:rsidRPr="00723A64">
              <w:rPr>
                <w:rFonts w:ascii="Arial" w:hAnsi="Arial" w:cs="Arial"/>
              </w:rPr>
              <w:sym w:font="Symbol" w:char="F0B4"/>
            </w:r>
            <w:r w:rsidRPr="00723A64">
              <w:rPr>
                <w:rFonts w:ascii="Arial" w:hAnsi="Arial" w:cs="Arial"/>
                <w:i/>
              </w:rPr>
              <w:t>A</w:t>
            </w:r>
            <w:r w:rsidRPr="00723A64">
              <w:rPr>
                <w:rFonts w:ascii="Arial" w:hAnsi="Arial" w:cs="Arial"/>
                <w:i/>
                <w:vertAlign w:val="superscript"/>
              </w:rPr>
              <w:t>n</w:t>
            </w:r>
            <w:r w:rsidRPr="00723A64">
              <w:rPr>
                <w:rFonts w:ascii="Arial" w:hAnsi="Arial" w:cs="Arial"/>
              </w:rPr>
              <w:t xml:space="preserve"> = </w:t>
            </w:r>
            <w:r w:rsidRPr="00723A64">
              <w:rPr>
                <w:rFonts w:ascii="Arial" w:hAnsi="Arial" w:cs="Arial"/>
                <w:i/>
              </w:rPr>
              <w:t>A</w:t>
            </w:r>
            <w:r w:rsidRPr="00723A64">
              <w:rPr>
                <w:rFonts w:ascii="Arial" w:hAnsi="Arial" w:cs="Arial"/>
                <w:vertAlign w:val="superscript"/>
              </w:rPr>
              <w:t>(</w:t>
            </w:r>
            <w:r w:rsidRPr="00723A64">
              <w:rPr>
                <w:rFonts w:ascii="Arial" w:hAnsi="Arial" w:cs="Arial"/>
                <w:i/>
                <w:vertAlign w:val="superscript"/>
              </w:rPr>
              <w:t>k</w:t>
            </w:r>
            <w:r w:rsidRPr="00723A64">
              <w:rPr>
                <w:rFonts w:ascii="Arial" w:hAnsi="Arial" w:cs="Arial"/>
                <w:vertAlign w:val="superscript"/>
              </w:rPr>
              <w:t>+</w:t>
            </w:r>
            <w:r w:rsidRPr="00723A64">
              <w:rPr>
                <w:rFonts w:ascii="Arial" w:hAnsi="Arial" w:cs="Arial"/>
                <w:i/>
                <w:vertAlign w:val="superscript"/>
              </w:rPr>
              <w:t>n</w:t>
            </w:r>
            <w:r w:rsidRPr="00723A64">
              <w:rPr>
                <w:rFonts w:ascii="Arial" w:hAnsi="Arial" w:cs="Arial"/>
                <w:vertAlign w:val="superscript"/>
              </w:rPr>
              <w:t>)</w:t>
            </w:r>
          </w:p>
        </w:tc>
        <w:tc>
          <w:tcPr>
            <w:tcW w:w="8820" w:type="dxa"/>
            <w:vAlign w:val="center"/>
          </w:tcPr>
          <w:p w:rsidR="002C7871" w:rsidRPr="00723A64" w:rsidRDefault="002C7871" w:rsidP="004B2E04">
            <w:pPr>
              <w:ind w:left="98"/>
              <w:rPr>
                <w:rFonts w:ascii="Arial" w:hAnsi="Arial" w:cs="Arial"/>
                <w:sz w:val="20"/>
              </w:rPr>
            </w:pPr>
            <w:r w:rsidRPr="00723A64">
              <w:rPr>
                <w:rFonts w:ascii="Arial" w:hAnsi="Arial" w:cs="Arial"/>
                <w:sz w:val="20"/>
              </w:rPr>
              <w:t>3</w:t>
            </w:r>
            <w:r w:rsidRPr="00723A64">
              <w:rPr>
                <w:rFonts w:ascii="Arial" w:hAnsi="Arial" w:cs="Arial"/>
                <w:sz w:val="20"/>
                <w:vertAlign w:val="superscript"/>
              </w:rPr>
              <w:t>2</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vertAlign w:val="superscript"/>
              </w:rPr>
              <w:t>3</w:t>
            </w:r>
            <w:r w:rsidRPr="00723A64">
              <w:rPr>
                <w:rFonts w:ascii="Arial" w:hAnsi="Arial" w:cs="Arial"/>
                <w:sz w:val="20"/>
              </w:rPr>
              <w:t xml:space="preserve"> = (3</w:t>
            </w:r>
            <w:r w:rsidRPr="00723A64">
              <w:rPr>
                <w:rFonts w:ascii="Arial" w:hAnsi="Arial" w:cs="Arial"/>
                <w:sz w:val="20"/>
              </w:rPr>
              <w:sym w:font="Symbol" w:char="F0B4"/>
            </w:r>
            <w:r w:rsidRPr="00723A64">
              <w:rPr>
                <w:rFonts w:ascii="Arial" w:hAnsi="Arial" w:cs="Arial"/>
                <w:sz w:val="20"/>
              </w:rPr>
              <w:t xml:space="preserve">3) </w:t>
            </w:r>
            <w:r w:rsidRPr="00723A64">
              <w:rPr>
                <w:rFonts w:ascii="Arial" w:hAnsi="Arial" w:cs="Arial"/>
                <w:sz w:val="20"/>
              </w:rPr>
              <w:sym w:font="Symbol" w:char="F0B4"/>
            </w:r>
            <w:r w:rsidRPr="00723A64">
              <w:rPr>
                <w:rFonts w:ascii="Arial" w:hAnsi="Arial" w:cs="Arial"/>
                <w:sz w:val="20"/>
              </w:rPr>
              <w:t xml:space="preserve"> (3</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rPr>
              <w:sym w:font="Symbol" w:char="F0B4"/>
            </w:r>
            <w:r w:rsidRPr="00723A64">
              <w:rPr>
                <w:rFonts w:ascii="Arial" w:hAnsi="Arial" w:cs="Arial"/>
                <w:sz w:val="20"/>
              </w:rPr>
              <w:t>3) = 3</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rPr>
              <w:sym w:font="Symbol" w:char="F0B4"/>
            </w:r>
            <w:r w:rsidRPr="00723A64">
              <w:rPr>
                <w:rFonts w:ascii="Arial" w:hAnsi="Arial" w:cs="Arial"/>
                <w:sz w:val="20"/>
              </w:rPr>
              <w:t>3 = 3</w:t>
            </w:r>
            <w:r w:rsidRPr="00723A64">
              <w:rPr>
                <w:rFonts w:ascii="Arial" w:hAnsi="Arial" w:cs="Arial"/>
                <w:sz w:val="20"/>
                <w:vertAlign w:val="superscript"/>
              </w:rPr>
              <w:t>5</w:t>
            </w:r>
            <w:r w:rsidRPr="00723A64">
              <w:rPr>
                <w:rFonts w:ascii="Arial" w:hAnsi="Arial" w:cs="Arial"/>
                <w:sz w:val="20"/>
              </w:rPr>
              <w:t xml:space="preserve"> </w:t>
            </w:r>
          </w:p>
        </w:tc>
      </w:tr>
      <w:tr w:rsidR="002C7871" w:rsidRPr="004A4393" w:rsidTr="002D7F51">
        <w:tblPrEx>
          <w:tblCellMar>
            <w:top w:w="0" w:type="dxa"/>
            <w:bottom w:w="0" w:type="dxa"/>
          </w:tblCellMar>
        </w:tblPrEx>
        <w:trPr>
          <w:trHeight w:val="547"/>
        </w:trPr>
        <w:tc>
          <w:tcPr>
            <w:tcW w:w="1989" w:type="dxa"/>
            <w:vAlign w:val="center"/>
          </w:tcPr>
          <w:p w:rsidR="002C7871" w:rsidRPr="00723A64" w:rsidRDefault="002C7871" w:rsidP="004B2E04">
            <w:pPr>
              <w:ind w:left="99"/>
              <w:rPr>
                <w:rFonts w:ascii="Arial" w:hAnsi="Arial" w:cs="Arial"/>
                <w:i/>
              </w:rPr>
            </w:pPr>
            <w:r w:rsidRPr="00723A64">
              <w:rPr>
                <w:rFonts w:ascii="Arial" w:hAnsi="Arial" w:cs="Arial"/>
                <w:i/>
              </w:rPr>
              <w:t>A</w:t>
            </w:r>
            <w:r w:rsidRPr="00723A64">
              <w:rPr>
                <w:rFonts w:ascii="Arial" w:hAnsi="Arial" w:cs="Arial"/>
                <w:i/>
                <w:vertAlign w:val="superscript"/>
              </w:rPr>
              <w:t>k</w:t>
            </w:r>
            <w:r w:rsidRPr="00723A64">
              <w:rPr>
                <w:rFonts w:ascii="Arial" w:hAnsi="Arial" w:cs="Arial"/>
              </w:rPr>
              <w:t>/</w:t>
            </w:r>
            <w:r w:rsidRPr="00723A64">
              <w:rPr>
                <w:rFonts w:ascii="Arial" w:hAnsi="Arial" w:cs="Arial"/>
                <w:i/>
              </w:rPr>
              <w:t>A</w:t>
            </w:r>
            <w:r w:rsidRPr="00723A64">
              <w:rPr>
                <w:rFonts w:ascii="Arial" w:hAnsi="Arial" w:cs="Arial"/>
                <w:i/>
                <w:vertAlign w:val="superscript"/>
              </w:rPr>
              <w:t>n</w:t>
            </w:r>
            <w:r w:rsidRPr="00723A64">
              <w:rPr>
                <w:rFonts w:ascii="Arial" w:hAnsi="Arial" w:cs="Arial"/>
              </w:rPr>
              <w:t xml:space="preserve"> = </w:t>
            </w:r>
            <w:r w:rsidRPr="00723A64">
              <w:rPr>
                <w:rFonts w:ascii="Arial" w:hAnsi="Arial" w:cs="Arial"/>
                <w:i/>
              </w:rPr>
              <w:t>A</w:t>
            </w:r>
            <w:r w:rsidRPr="00723A64">
              <w:rPr>
                <w:rFonts w:ascii="Arial" w:hAnsi="Arial" w:cs="Arial"/>
                <w:vertAlign w:val="superscript"/>
              </w:rPr>
              <w:t>(</w:t>
            </w:r>
            <w:r w:rsidRPr="00723A64">
              <w:rPr>
                <w:rFonts w:ascii="Arial" w:hAnsi="Arial" w:cs="Arial"/>
                <w:i/>
                <w:vertAlign w:val="superscript"/>
              </w:rPr>
              <w:t>k</w:t>
            </w:r>
            <w:r w:rsidRPr="00723A64">
              <w:rPr>
                <w:rFonts w:ascii="Arial" w:hAnsi="Arial" w:cs="Arial"/>
                <w:vertAlign w:val="superscript"/>
              </w:rPr>
              <w:t>-</w:t>
            </w:r>
            <w:r w:rsidRPr="00723A64">
              <w:rPr>
                <w:rFonts w:ascii="Arial" w:hAnsi="Arial" w:cs="Arial"/>
                <w:i/>
                <w:vertAlign w:val="superscript"/>
              </w:rPr>
              <w:t>n</w:t>
            </w:r>
            <w:r w:rsidRPr="00723A64">
              <w:rPr>
                <w:rFonts w:ascii="Arial" w:hAnsi="Arial" w:cs="Arial"/>
                <w:vertAlign w:val="superscript"/>
              </w:rPr>
              <w:t>)</w:t>
            </w:r>
          </w:p>
        </w:tc>
        <w:tc>
          <w:tcPr>
            <w:tcW w:w="8820" w:type="dxa"/>
            <w:vAlign w:val="center"/>
          </w:tcPr>
          <w:p w:rsidR="002C7871" w:rsidRPr="00723A64" w:rsidRDefault="002C7871" w:rsidP="004B2E04">
            <w:pPr>
              <w:ind w:left="98"/>
              <w:rPr>
                <w:rFonts w:ascii="Arial" w:hAnsi="Arial" w:cs="Arial"/>
                <w:i/>
                <w:sz w:val="20"/>
              </w:rPr>
            </w:pPr>
            <w:r w:rsidRPr="00723A64">
              <w:rPr>
                <w:rFonts w:ascii="Arial" w:hAnsi="Arial" w:cs="Arial"/>
                <w:sz w:val="20"/>
              </w:rPr>
              <w:t>3</w:t>
            </w:r>
            <w:r w:rsidRPr="00723A64">
              <w:rPr>
                <w:rFonts w:ascii="Arial" w:hAnsi="Arial" w:cs="Arial"/>
                <w:sz w:val="20"/>
                <w:vertAlign w:val="superscript"/>
              </w:rPr>
              <w:t>2</w:t>
            </w:r>
            <w:r w:rsidRPr="00723A64">
              <w:rPr>
                <w:rFonts w:ascii="Arial" w:hAnsi="Arial" w:cs="Arial"/>
                <w:sz w:val="20"/>
              </w:rPr>
              <w:t>/3</w:t>
            </w:r>
            <w:r w:rsidRPr="00723A64">
              <w:rPr>
                <w:rFonts w:ascii="Arial" w:hAnsi="Arial" w:cs="Arial"/>
                <w:sz w:val="20"/>
                <w:vertAlign w:val="superscript"/>
              </w:rPr>
              <w:t>3</w:t>
            </w:r>
            <w:r w:rsidRPr="00723A64">
              <w:rPr>
                <w:rFonts w:ascii="Arial" w:hAnsi="Arial" w:cs="Arial"/>
                <w:sz w:val="20"/>
              </w:rPr>
              <w:t xml:space="preserve"> = (3</w:t>
            </w:r>
            <w:r w:rsidRPr="00723A64">
              <w:rPr>
                <w:rFonts w:ascii="Arial" w:hAnsi="Arial" w:cs="Arial"/>
                <w:sz w:val="20"/>
              </w:rPr>
              <w:sym w:font="Symbol" w:char="F0B4"/>
            </w:r>
            <w:r w:rsidRPr="00723A64">
              <w:rPr>
                <w:rFonts w:ascii="Arial" w:hAnsi="Arial" w:cs="Arial"/>
                <w:sz w:val="20"/>
              </w:rPr>
              <w:t>3) / (3</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rPr>
              <w:sym w:font="Symbol" w:char="F0B4"/>
            </w:r>
            <w:r w:rsidRPr="00723A64">
              <w:rPr>
                <w:rFonts w:ascii="Arial" w:hAnsi="Arial" w:cs="Arial"/>
                <w:sz w:val="20"/>
              </w:rPr>
              <w:t>3) = 1/3 = 3</w:t>
            </w:r>
            <w:r w:rsidRPr="00723A64">
              <w:rPr>
                <w:rFonts w:ascii="Arial" w:hAnsi="Arial" w:cs="Arial"/>
                <w:sz w:val="20"/>
                <w:vertAlign w:val="superscript"/>
              </w:rPr>
              <w:t>-1</w:t>
            </w:r>
            <w:r w:rsidRPr="00723A64">
              <w:rPr>
                <w:rFonts w:ascii="Arial" w:hAnsi="Arial" w:cs="Arial"/>
                <w:sz w:val="20"/>
              </w:rPr>
              <w:t xml:space="preserve"> </w:t>
            </w:r>
          </w:p>
        </w:tc>
      </w:tr>
      <w:tr w:rsidR="002C7871" w:rsidRPr="004A4393" w:rsidTr="002D7F51">
        <w:tblPrEx>
          <w:tblCellMar>
            <w:top w:w="0" w:type="dxa"/>
            <w:bottom w:w="0" w:type="dxa"/>
          </w:tblCellMar>
        </w:tblPrEx>
        <w:trPr>
          <w:trHeight w:val="547"/>
        </w:trPr>
        <w:tc>
          <w:tcPr>
            <w:tcW w:w="1989" w:type="dxa"/>
            <w:vAlign w:val="center"/>
          </w:tcPr>
          <w:p w:rsidR="002C7871" w:rsidRPr="00723A64" w:rsidRDefault="002C7871" w:rsidP="004B2E04">
            <w:pPr>
              <w:ind w:left="99"/>
              <w:rPr>
                <w:rFonts w:ascii="Arial" w:hAnsi="Arial" w:cs="Arial"/>
                <w:i/>
              </w:rPr>
            </w:pPr>
            <w:r w:rsidRPr="00723A64">
              <w:rPr>
                <w:rFonts w:ascii="Arial" w:hAnsi="Arial" w:cs="Arial"/>
              </w:rPr>
              <w:t>(</w:t>
            </w:r>
            <w:r w:rsidRPr="00723A64">
              <w:rPr>
                <w:rFonts w:ascii="Arial" w:hAnsi="Arial" w:cs="Arial"/>
                <w:i/>
              </w:rPr>
              <w:t>A</w:t>
            </w:r>
            <w:r w:rsidRPr="00723A64">
              <w:rPr>
                <w:rFonts w:ascii="Arial" w:hAnsi="Arial" w:cs="Arial"/>
                <w:i/>
                <w:vertAlign w:val="superscript"/>
              </w:rPr>
              <w:t>k</w:t>
            </w:r>
            <w:r w:rsidRPr="00723A64">
              <w:rPr>
                <w:rFonts w:ascii="Arial" w:hAnsi="Arial" w:cs="Arial"/>
              </w:rPr>
              <w:t>)</w:t>
            </w:r>
            <w:r w:rsidRPr="00723A64">
              <w:rPr>
                <w:rFonts w:ascii="Arial" w:hAnsi="Arial" w:cs="Arial"/>
                <w:i/>
                <w:vertAlign w:val="superscript"/>
              </w:rPr>
              <w:t>n</w:t>
            </w:r>
            <w:r w:rsidRPr="00723A64">
              <w:rPr>
                <w:rFonts w:ascii="Arial" w:hAnsi="Arial" w:cs="Arial"/>
              </w:rPr>
              <w:t xml:space="preserve"> = </w:t>
            </w:r>
            <w:r w:rsidRPr="00723A64">
              <w:rPr>
                <w:rFonts w:ascii="Arial" w:hAnsi="Arial" w:cs="Arial"/>
                <w:i/>
              </w:rPr>
              <w:t>A</w:t>
            </w:r>
            <w:r w:rsidRPr="00723A64">
              <w:rPr>
                <w:rFonts w:ascii="Arial" w:hAnsi="Arial" w:cs="Arial"/>
                <w:vertAlign w:val="superscript"/>
              </w:rPr>
              <w:t>(</w:t>
            </w:r>
            <w:r w:rsidRPr="00723A64">
              <w:rPr>
                <w:rFonts w:ascii="Arial" w:hAnsi="Arial" w:cs="Arial"/>
                <w:i/>
                <w:vertAlign w:val="superscript"/>
              </w:rPr>
              <w:t>k</w:t>
            </w:r>
            <w:r w:rsidRPr="00723A64">
              <w:rPr>
                <w:rFonts w:ascii="Arial" w:hAnsi="Arial" w:cs="Arial"/>
                <w:vertAlign w:val="superscript"/>
              </w:rPr>
              <w:sym w:font="Symbol" w:char="F0B4"/>
            </w:r>
            <w:r w:rsidRPr="00723A64">
              <w:rPr>
                <w:rFonts w:ascii="Arial" w:hAnsi="Arial" w:cs="Arial"/>
                <w:i/>
                <w:vertAlign w:val="superscript"/>
              </w:rPr>
              <w:t>n</w:t>
            </w:r>
            <w:r w:rsidRPr="00723A64">
              <w:rPr>
                <w:rFonts w:ascii="Arial" w:hAnsi="Arial" w:cs="Arial"/>
                <w:vertAlign w:val="superscript"/>
              </w:rPr>
              <w:t>)</w:t>
            </w:r>
          </w:p>
        </w:tc>
        <w:tc>
          <w:tcPr>
            <w:tcW w:w="8820" w:type="dxa"/>
            <w:vAlign w:val="center"/>
          </w:tcPr>
          <w:p w:rsidR="002C7871" w:rsidRPr="00723A64" w:rsidRDefault="002C7871" w:rsidP="004B2E04">
            <w:pPr>
              <w:ind w:left="98"/>
              <w:rPr>
                <w:rFonts w:ascii="Arial" w:hAnsi="Arial" w:cs="Arial"/>
                <w:i/>
                <w:sz w:val="20"/>
              </w:rPr>
            </w:pPr>
            <w:r w:rsidRPr="00723A64">
              <w:rPr>
                <w:rFonts w:ascii="Arial" w:hAnsi="Arial" w:cs="Arial"/>
                <w:sz w:val="20"/>
              </w:rPr>
              <w:t>(3</w:t>
            </w:r>
            <w:r w:rsidRPr="00723A64">
              <w:rPr>
                <w:rFonts w:ascii="Arial" w:hAnsi="Arial" w:cs="Arial"/>
                <w:sz w:val="20"/>
                <w:vertAlign w:val="superscript"/>
              </w:rPr>
              <w:t>2</w:t>
            </w:r>
            <w:r w:rsidRPr="00723A64">
              <w:rPr>
                <w:rFonts w:ascii="Arial" w:hAnsi="Arial" w:cs="Arial"/>
                <w:sz w:val="20"/>
              </w:rPr>
              <w:t>)</w:t>
            </w:r>
            <w:r w:rsidRPr="00723A64">
              <w:rPr>
                <w:rFonts w:ascii="Arial" w:hAnsi="Arial" w:cs="Arial"/>
                <w:sz w:val="20"/>
                <w:vertAlign w:val="superscript"/>
              </w:rPr>
              <w:t>3</w:t>
            </w:r>
            <w:r w:rsidRPr="00723A64">
              <w:rPr>
                <w:rFonts w:ascii="Arial" w:hAnsi="Arial" w:cs="Arial"/>
                <w:sz w:val="20"/>
              </w:rPr>
              <w:t xml:space="preserve"> = (3</w:t>
            </w:r>
            <w:r w:rsidRPr="00723A64">
              <w:rPr>
                <w:rFonts w:ascii="Arial" w:hAnsi="Arial" w:cs="Arial"/>
                <w:sz w:val="20"/>
              </w:rPr>
              <w:sym w:font="Symbol" w:char="F0B4"/>
            </w:r>
            <w:r w:rsidRPr="00723A64">
              <w:rPr>
                <w:rFonts w:ascii="Arial" w:hAnsi="Arial" w:cs="Arial"/>
                <w:sz w:val="20"/>
              </w:rPr>
              <w:t xml:space="preserve">3) </w:t>
            </w:r>
            <w:r w:rsidRPr="00723A64">
              <w:rPr>
                <w:rFonts w:ascii="Arial" w:hAnsi="Arial" w:cs="Arial"/>
                <w:sz w:val="20"/>
              </w:rPr>
              <w:sym w:font="Symbol" w:char="F0B4"/>
            </w:r>
            <w:r w:rsidRPr="00723A64">
              <w:rPr>
                <w:rFonts w:ascii="Arial" w:hAnsi="Arial" w:cs="Arial"/>
                <w:sz w:val="20"/>
              </w:rPr>
              <w:t xml:space="preserve"> (3</w:t>
            </w:r>
            <w:r w:rsidRPr="00723A64">
              <w:rPr>
                <w:rFonts w:ascii="Arial" w:hAnsi="Arial" w:cs="Arial"/>
                <w:sz w:val="20"/>
              </w:rPr>
              <w:sym w:font="Symbol" w:char="F0B4"/>
            </w:r>
            <w:r w:rsidRPr="00723A64">
              <w:rPr>
                <w:rFonts w:ascii="Arial" w:hAnsi="Arial" w:cs="Arial"/>
                <w:sz w:val="20"/>
              </w:rPr>
              <w:t xml:space="preserve">3) </w:t>
            </w:r>
            <w:r w:rsidRPr="00723A64">
              <w:rPr>
                <w:rFonts w:ascii="Arial" w:hAnsi="Arial" w:cs="Arial"/>
                <w:sz w:val="20"/>
              </w:rPr>
              <w:sym w:font="Symbol" w:char="F0B4"/>
            </w:r>
            <w:r w:rsidRPr="00723A64">
              <w:rPr>
                <w:rFonts w:ascii="Arial" w:hAnsi="Arial" w:cs="Arial"/>
                <w:sz w:val="20"/>
              </w:rPr>
              <w:t xml:space="preserve"> (3</w:t>
            </w:r>
            <w:r w:rsidRPr="00723A64">
              <w:rPr>
                <w:rFonts w:ascii="Arial" w:hAnsi="Arial" w:cs="Arial"/>
                <w:sz w:val="20"/>
              </w:rPr>
              <w:sym w:font="Symbol" w:char="F0B4"/>
            </w:r>
            <w:r w:rsidRPr="00723A64">
              <w:rPr>
                <w:rFonts w:ascii="Arial" w:hAnsi="Arial" w:cs="Arial"/>
                <w:sz w:val="20"/>
              </w:rPr>
              <w:t>3) = 3</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rPr>
              <w:sym w:font="Symbol" w:char="F0B4"/>
            </w:r>
            <w:r w:rsidRPr="00723A64">
              <w:rPr>
                <w:rFonts w:ascii="Arial" w:hAnsi="Arial" w:cs="Arial"/>
                <w:sz w:val="20"/>
              </w:rPr>
              <w:t>3</w:t>
            </w:r>
            <w:r w:rsidRPr="00723A64">
              <w:rPr>
                <w:rFonts w:ascii="Arial" w:hAnsi="Arial" w:cs="Arial"/>
                <w:sz w:val="20"/>
              </w:rPr>
              <w:sym w:font="Symbol" w:char="F0B4"/>
            </w:r>
            <w:r w:rsidRPr="00723A64">
              <w:rPr>
                <w:rFonts w:ascii="Arial" w:hAnsi="Arial" w:cs="Arial"/>
                <w:sz w:val="20"/>
              </w:rPr>
              <w:t>3 = 3</w:t>
            </w:r>
            <w:r w:rsidRPr="00723A64">
              <w:rPr>
                <w:rFonts w:ascii="Arial" w:hAnsi="Arial" w:cs="Arial"/>
                <w:sz w:val="20"/>
                <w:vertAlign w:val="superscript"/>
              </w:rPr>
              <w:t>6</w:t>
            </w:r>
            <w:del w:id="0" w:author="Ryan Montgomery" w:date="2007-02-28T14:57:00Z">
              <w:r w:rsidRPr="00723A64" w:rsidDel="004A4393">
                <w:rPr>
                  <w:rFonts w:ascii="Arial" w:hAnsi="Arial" w:cs="Arial"/>
                  <w:sz w:val="20"/>
                </w:rPr>
                <w:delText>3</w:delText>
              </w:r>
            </w:del>
          </w:p>
        </w:tc>
      </w:tr>
      <w:tr w:rsidR="002D7F51" w:rsidRPr="004A4393" w:rsidTr="002D7F51">
        <w:tblPrEx>
          <w:tblCellMar>
            <w:top w:w="0" w:type="dxa"/>
            <w:bottom w:w="0" w:type="dxa"/>
          </w:tblCellMar>
        </w:tblPrEx>
        <w:trPr>
          <w:trHeight w:val="547"/>
        </w:trPr>
        <w:tc>
          <w:tcPr>
            <w:tcW w:w="10809" w:type="dxa"/>
            <w:gridSpan w:val="2"/>
            <w:vAlign w:val="center"/>
          </w:tcPr>
          <w:p w:rsidR="002D7F51" w:rsidRDefault="002D7F51" w:rsidP="002D7F51">
            <w:pPr>
              <w:ind w:left="98"/>
              <w:rPr>
                <w:rFonts w:ascii="Arial" w:hAnsi="Arial" w:cs="Arial"/>
                <w:sz w:val="20"/>
              </w:rPr>
            </w:pPr>
            <w:r>
              <w:rPr>
                <w:rFonts w:ascii="Arial" w:hAnsi="Arial" w:cs="Arial"/>
                <w:sz w:val="20"/>
              </w:rPr>
              <w:t>CHALLENGE:</w:t>
            </w:r>
          </w:p>
          <w:p w:rsidR="002D7F51" w:rsidRPr="002D7F51" w:rsidRDefault="002D7F51" w:rsidP="002D7F51">
            <w:pPr>
              <w:ind w:left="98"/>
              <w:rPr>
                <w:rFonts w:ascii="Arial" w:hAnsi="Arial" w:cs="Arial"/>
                <w:sz w:val="20"/>
              </w:rPr>
            </w:pPr>
            <w:r>
              <w:rPr>
                <w:rFonts w:ascii="Verdana" w:hAnsi="Verdana"/>
                <w:noProof/>
                <w:color w:val="454545"/>
                <w:sz w:val="20"/>
                <w:szCs w:val="20"/>
              </w:rPr>
              <w:drawing>
                <wp:inline distT="0" distB="0" distL="0" distR="0">
                  <wp:extent cx="1016000" cy="546100"/>
                  <wp:effectExtent l="19050" t="0" r="0" b="0"/>
                  <wp:docPr id="23" name="Picture 23" descr="http://www.algebralab.org/img/0884ece8-0146-456b-847d-3c910f63ebd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algebralab.org/img/0884ece8-0146-456b-847d-3c910f63ebd0.gif"/>
                          <pic:cNvPicPr>
                            <a:picLocks noChangeAspect="1" noChangeArrowheads="1"/>
                          </pic:cNvPicPr>
                        </pic:nvPicPr>
                        <pic:blipFill>
                          <a:blip r:embed="rId14" cstate="print"/>
                          <a:srcRect/>
                          <a:stretch>
                            <a:fillRect/>
                          </a:stretch>
                        </pic:blipFill>
                        <pic:spPr bwMode="auto">
                          <a:xfrm>
                            <a:off x="0" y="0"/>
                            <a:ext cx="1016000" cy="546100"/>
                          </a:xfrm>
                          <a:prstGeom prst="rect">
                            <a:avLst/>
                          </a:prstGeom>
                          <a:noFill/>
                          <a:ln w="9525">
                            <a:noFill/>
                            <a:miter lim="800000"/>
                            <a:headEnd/>
                            <a:tailEnd/>
                          </a:ln>
                        </pic:spPr>
                      </pic:pic>
                    </a:graphicData>
                  </a:graphic>
                </wp:inline>
              </w:drawing>
            </w:r>
          </w:p>
          <w:p w:rsidR="002D7F51" w:rsidRDefault="002D7F51" w:rsidP="002D7F51">
            <w:pPr>
              <w:rPr>
                <w:rFonts w:ascii="Verdana" w:hAnsi="Verdana"/>
                <w:color w:val="454545"/>
                <w:sz w:val="20"/>
                <w:szCs w:val="20"/>
              </w:rPr>
            </w:pPr>
            <w:r>
              <w:rPr>
                <w:rFonts w:ascii="Verdana" w:hAnsi="Verdana"/>
                <w:color w:val="454545"/>
                <w:sz w:val="20"/>
                <w:szCs w:val="20"/>
              </w:rPr>
              <w:t xml:space="preserve">Using </w:t>
            </w:r>
            <w:hyperlink r:id="rId15" w:history="1">
              <w:r>
                <w:rPr>
                  <w:rStyle w:val="Hyperlink"/>
                  <w:rFonts w:ascii="Verdana" w:hAnsi="Verdana"/>
                  <w:color w:val="8B008B"/>
                  <w:sz w:val="20"/>
                  <w:szCs w:val="20"/>
                </w:rPr>
                <w:t>order of operations</w:t>
              </w:r>
            </w:hyperlink>
            <w:r>
              <w:rPr>
                <w:rFonts w:ascii="Verdana" w:hAnsi="Verdana"/>
                <w:color w:val="454545"/>
                <w:sz w:val="20"/>
                <w:szCs w:val="20"/>
              </w:rPr>
              <w:t xml:space="preserve"> tells us that we should do what is inside the parentheses first and then deal with the exponent. To simplify within the parentheses involves working with several rules including the rule for negative exponents. </w:t>
            </w:r>
          </w:p>
          <w:p w:rsidR="002D7F51" w:rsidRPr="00723A64" w:rsidRDefault="002D7F51" w:rsidP="004B2E04">
            <w:pPr>
              <w:ind w:left="98"/>
              <w:rPr>
                <w:rFonts w:ascii="Arial" w:hAnsi="Arial" w:cs="Arial"/>
                <w:sz w:val="20"/>
              </w:rPr>
            </w:pPr>
          </w:p>
        </w:tc>
      </w:tr>
    </w:tbl>
    <w:p w:rsidR="002D7F51" w:rsidRDefault="002D7F51" w:rsidP="002C7871">
      <w:pPr>
        <w:rPr>
          <w:rFonts w:ascii="Arial" w:hAnsi="Arial" w:cs="Arial"/>
          <w:b/>
          <w:u w:val="single"/>
        </w:rPr>
      </w:pPr>
    </w:p>
    <w:p w:rsidR="002C7871" w:rsidRPr="00D25139" w:rsidRDefault="002C7871" w:rsidP="002C7871">
      <w:pPr>
        <w:rPr>
          <w:rFonts w:ascii="Arial" w:hAnsi="Arial" w:cs="Arial"/>
          <w:b/>
          <w:u w:val="single"/>
        </w:rPr>
      </w:pPr>
      <w:r w:rsidRPr="00D25139">
        <w:rPr>
          <w:rFonts w:ascii="Arial" w:hAnsi="Arial" w:cs="Arial"/>
          <w:b/>
          <w:u w:val="single"/>
        </w:rPr>
        <w:t>Digging for Roots:</w:t>
      </w:r>
    </w:p>
    <w:p w:rsidR="002C7871" w:rsidRPr="00D25139" w:rsidRDefault="002C7871" w:rsidP="002C7871">
      <w:pPr>
        <w:ind w:firstLine="720"/>
        <w:rPr>
          <w:rFonts w:ascii="Arial" w:hAnsi="Arial" w:cs="Arial"/>
        </w:rPr>
      </w:pPr>
      <w:r w:rsidRPr="00D25139">
        <w:rPr>
          <w:rFonts w:ascii="Arial" w:hAnsi="Arial" w:cs="Arial"/>
        </w:rPr>
        <w:t xml:space="preserve">If you want to have your calculator take the square root of something it’s pretty straightforward once you’ve found the </w:t>
      </w:r>
      <w:r w:rsidRPr="00D25139">
        <w:rPr>
          <w:rFonts w:ascii="Arial" w:hAnsi="Arial" w:cs="Arial"/>
          <w:position w:val="-10"/>
        </w:rPr>
        <w:object w:dxaOrig="420" w:dyaOrig="360">
          <v:shape id="_x0000_i1034" type="#_x0000_t75" style="width:21pt;height:18pt" o:ole="">
            <v:imagedata r:id="rId16" r:pict="rId17" o:title=""/>
          </v:shape>
          <o:OLEObject Type="Embed" ProgID="Equation.3" ShapeID="_x0000_i1034" DrawAspect="Content" ObjectID="_1358583256" r:id="rId18"/>
        </w:object>
      </w:r>
      <w:r w:rsidRPr="00D25139">
        <w:rPr>
          <w:rFonts w:ascii="Arial" w:hAnsi="Arial" w:cs="Arial"/>
        </w:rPr>
        <w:t xml:space="preserve"> button. Taking higher roots of a number, however, often require that you know the rule illustrated below.</w:t>
      </w:r>
    </w:p>
    <w:p w:rsidR="002C7871" w:rsidRPr="00D25139" w:rsidRDefault="002C7871" w:rsidP="002C7871">
      <w:pPr>
        <w:rPr>
          <w:rFonts w:ascii="Arial" w:hAnsi="Arial" w:cs="Arial"/>
        </w:rPr>
      </w:pPr>
    </w:p>
    <w:p w:rsidR="002C7871" w:rsidRPr="00D25139" w:rsidRDefault="002C7871" w:rsidP="002C7871">
      <w:pPr>
        <w:rPr>
          <w:rFonts w:ascii="Arial" w:hAnsi="Arial" w:cs="Arial"/>
        </w:rPr>
      </w:pPr>
      <w:r w:rsidRPr="00D25139">
        <w:rPr>
          <w:rFonts w:ascii="Arial" w:hAnsi="Arial" w:cs="Arial"/>
          <w:position w:val="-50"/>
        </w:rPr>
        <w:object w:dxaOrig="5040" w:dyaOrig="1180">
          <v:shape id="_x0000_i1035" type="#_x0000_t75" style="width:252pt;height:59pt" o:ole="">
            <v:imagedata r:id="rId19" r:pict="rId20" o:title=""/>
          </v:shape>
          <o:OLEObject Type="Embed" ProgID="Equation.3" ShapeID="_x0000_i1035" DrawAspect="Content" ObjectID="_1358583257" r:id="rId21"/>
        </w:object>
      </w:r>
      <w:r w:rsidRPr="00D25139">
        <w:rPr>
          <w:rFonts w:ascii="Arial" w:hAnsi="Arial" w:cs="Arial"/>
        </w:rPr>
        <w:t xml:space="preserve"> </w:t>
      </w:r>
    </w:p>
    <w:p w:rsidR="002C7871" w:rsidRPr="00D25139" w:rsidRDefault="002C7871" w:rsidP="002C7871">
      <w:pPr>
        <w:rPr>
          <w:rFonts w:ascii="Arial" w:hAnsi="Arial" w:cs="Arial"/>
        </w:rPr>
      </w:pPr>
    </w:p>
    <w:p w:rsidR="002C7871" w:rsidRPr="00D25139" w:rsidRDefault="002C7871" w:rsidP="002C7871">
      <w:pPr>
        <w:rPr>
          <w:rFonts w:ascii="Arial" w:hAnsi="Arial" w:cs="Arial"/>
        </w:rPr>
      </w:pPr>
      <w:r>
        <w:rPr>
          <w:rFonts w:ascii="Arial" w:hAnsi="Arial" w:cs="Arial"/>
        </w:rPr>
        <w:t>Example: For the cube root of 125 -</w:t>
      </w:r>
      <w:r w:rsidRPr="00D25139">
        <w:rPr>
          <w:rFonts w:ascii="Arial" w:hAnsi="Arial" w:cs="Arial"/>
        </w:rPr>
        <w:t xml:space="preserve"> you could plug the following into your calculator:</w:t>
      </w:r>
    </w:p>
    <w:p w:rsidR="002C7871" w:rsidRPr="00D25139" w:rsidRDefault="002C7871" w:rsidP="002C787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08"/>
        <w:gridCol w:w="1170"/>
        <w:gridCol w:w="1890"/>
        <w:gridCol w:w="1980"/>
        <w:gridCol w:w="1260"/>
      </w:tblGrid>
      <w:tr w:rsidR="002C7871" w:rsidRPr="00D25139" w:rsidTr="004B2E04">
        <w:trPr>
          <w:trHeight w:val="323"/>
        </w:trPr>
        <w:tc>
          <w:tcPr>
            <w:tcW w:w="1908" w:type="dxa"/>
            <w:vAlign w:val="center"/>
          </w:tcPr>
          <w:p w:rsidR="002C7871" w:rsidRPr="00D25139" w:rsidRDefault="002C7871" w:rsidP="004B2E04">
            <w:pPr>
              <w:rPr>
                <w:rFonts w:ascii="Arial" w:hAnsi="Arial" w:cs="Arial"/>
                <w:sz w:val="16"/>
                <w:szCs w:val="16"/>
              </w:rPr>
            </w:pPr>
            <w:r w:rsidRPr="00D25139">
              <w:rPr>
                <w:rFonts w:ascii="Arial" w:hAnsi="Arial" w:cs="Arial"/>
                <w:sz w:val="16"/>
                <w:szCs w:val="16"/>
              </w:rPr>
              <w:t>125^(1/3)</w:t>
            </w:r>
          </w:p>
        </w:tc>
        <w:tc>
          <w:tcPr>
            <w:tcW w:w="1170" w:type="dxa"/>
            <w:vAlign w:val="center"/>
          </w:tcPr>
          <w:p w:rsidR="002C7871" w:rsidRPr="00D25139" w:rsidRDefault="002C7871" w:rsidP="004B2E04">
            <w:pPr>
              <w:jc w:val="center"/>
              <w:rPr>
                <w:rFonts w:ascii="Arial" w:hAnsi="Arial" w:cs="Arial"/>
                <w:sz w:val="16"/>
                <w:szCs w:val="16"/>
              </w:rPr>
            </w:pPr>
            <w:r w:rsidRPr="00D25139">
              <w:rPr>
                <w:rFonts w:ascii="Arial" w:hAnsi="Arial" w:cs="Arial"/>
                <w:sz w:val="16"/>
                <w:szCs w:val="16"/>
              </w:rPr>
              <w:t>[enter]</w:t>
            </w:r>
          </w:p>
        </w:tc>
        <w:tc>
          <w:tcPr>
            <w:tcW w:w="1890" w:type="dxa"/>
            <w:vMerge w:val="restart"/>
            <w:tcBorders>
              <w:top w:val="nil"/>
              <w:bottom w:val="nil"/>
            </w:tcBorders>
            <w:vAlign w:val="center"/>
          </w:tcPr>
          <w:p w:rsidR="002C7871" w:rsidRPr="00D25139" w:rsidRDefault="002C7871" w:rsidP="004B2E04">
            <w:pPr>
              <w:jc w:val="center"/>
              <w:rPr>
                <w:rFonts w:ascii="Arial" w:hAnsi="Arial" w:cs="Arial"/>
                <w:b/>
                <w:sz w:val="16"/>
                <w:szCs w:val="16"/>
              </w:rPr>
            </w:pPr>
            <w:r w:rsidRPr="00D25139">
              <w:rPr>
                <w:rFonts w:ascii="Arial" w:hAnsi="Arial" w:cs="Arial"/>
                <w:b/>
                <w:sz w:val="16"/>
                <w:szCs w:val="16"/>
              </w:rPr>
              <w:t>OR</w:t>
            </w:r>
          </w:p>
        </w:tc>
        <w:tc>
          <w:tcPr>
            <w:tcW w:w="1980" w:type="dxa"/>
            <w:vAlign w:val="center"/>
          </w:tcPr>
          <w:p w:rsidR="002C7871" w:rsidRPr="00D25139" w:rsidRDefault="002C7871" w:rsidP="004B2E04">
            <w:pPr>
              <w:rPr>
                <w:rFonts w:ascii="Arial" w:hAnsi="Arial" w:cs="Arial"/>
                <w:sz w:val="16"/>
                <w:szCs w:val="16"/>
              </w:rPr>
            </w:pPr>
            <w:r w:rsidRPr="00D25139">
              <w:rPr>
                <w:rFonts w:ascii="Arial" w:hAnsi="Arial" w:cs="Arial"/>
                <w:sz w:val="16"/>
                <w:szCs w:val="16"/>
              </w:rPr>
              <w:t>125^(0.3333)</w:t>
            </w:r>
          </w:p>
        </w:tc>
        <w:tc>
          <w:tcPr>
            <w:tcW w:w="1260" w:type="dxa"/>
            <w:vAlign w:val="center"/>
          </w:tcPr>
          <w:p w:rsidR="002C7871" w:rsidRPr="00D25139" w:rsidRDefault="002C7871" w:rsidP="004B2E04">
            <w:pPr>
              <w:jc w:val="center"/>
              <w:rPr>
                <w:rFonts w:ascii="Arial" w:hAnsi="Arial" w:cs="Arial"/>
                <w:sz w:val="16"/>
                <w:szCs w:val="16"/>
              </w:rPr>
            </w:pPr>
            <w:r w:rsidRPr="00D25139">
              <w:rPr>
                <w:rFonts w:ascii="Arial" w:hAnsi="Arial" w:cs="Arial"/>
                <w:sz w:val="16"/>
                <w:szCs w:val="16"/>
              </w:rPr>
              <w:t>[enter]</w:t>
            </w:r>
          </w:p>
        </w:tc>
      </w:tr>
      <w:tr w:rsidR="002C7871" w:rsidRPr="00D25139" w:rsidTr="004B2E04">
        <w:trPr>
          <w:trHeight w:val="350"/>
        </w:trPr>
        <w:tc>
          <w:tcPr>
            <w:tcW w:w="1908" w:type="dxa"/>
            <w:vAlign w:val="center"/>
          </w:tcPr>
          <w:p w:rsidR="002C7871" w:rsidRPr="00D25139" w:rsidRDefault="002C7871" w:rsidP="004B2E04">
            <w:pPr>
              <w:jc w:val="right"/>
              <w:rPr>
                <w:rFonts w:ascii="Arial" w:hAnsi="Arial" w:cs="Arial"/>
                <w:sz w:val="16"/>
                <w:szCs w:val="16"/>
              </w:rPr>
            </w:pPr>
            <w:r w:rsidRPr="00D25139">
              <w:rPr>
                <w:rFonts w:ascii="Arial" w:hAnsi="Arial" w:cs="Arial"/>
                <w:sz w:val="16"/>
                <w:szCs w:val="16"/>
              </w:rPr>
              <w:t>= 5</w:t>
            </w:r>
          </w:p>
        </w:tc>
        <w:tc>
          <w:tcPr>
            <w:tcW w:w="1170" w:type="dxa"/>
          </w:tcPr>
          <w:p w:rsidR="002C7871" w:rsidRPr="00D25139" w:rsidRDefault="002C7871" w:rsidP="004B2E04">
            <w:pPr>
              <w:rPr>
                <w:rFonts w:ascii="Arial" w:hAnsi="Arial" w:cs="Arial"/>
                <w:sz w:val="16"/>
                <w:szCs w:val="16"/>
              </w:rPr>
            </w:pPr>
          </w:p>
        </w:tc>
        <w:tc>
          <w:tcPr>
            <w:tcW w:w="1890" w:type="dxa"/>
            <w:vMerge/>
            <w:tcBorders>
              <w:top w:val="nil"/>
              <w:bottom w:val="nil"/>
            </w:tcBorders>
          </w:tcPr>
          <w:p w:rsidR="002C7871" w:rsidRPr="00D25139" w:rsidRDefault="002C7871" w:rsidP="004B2E04">
            <w:pPr>
              <w:rPr>
                <w:rFonts w:ascii="Arial" w:hAnsi="Arial" w:cs="Arial"/>
                <w:sz w:val="16"/>
                <w:szCs w:val="16"/>
              </w:rPr>
            </w:pPr>
          </w:p>
        </w:tc>
        <w:tc>
          <w:tcPr>
            <w:tcW w:w="1980" w:type="dxa"/>
            <w:vAlign w:val="center"/>
          </w:tcPr>
          <w:p w:rsidR="002C7871" w:rsidRPr="00D25139" w:rsidRDefault="002C7871" w:rsidP="004B2E04">
            <w:pPr>
              <w:jc w:val="right"/>
              <w:rPr>
                <w:rFonts w:ascii="Arial" w:hAnsi="Arial" w:cs="Arial"/>
                <w:sz w:val="16"/>
                <w:szCs w:val="16"/>
              </w:rPr>
            </w:pPr>
            <w:r w:rsidRPr="00D25139">
              <w:rPr>
                <w:rFonts w:ascii="Arial" w:hAnsi="Arial" w:cs="Arial"/>
                <w:sz w:val="16"/>
                <w:szCs w:val="16"/>
              </w:rPr>
              <w:t>= 5</w:t>
            </w:r>
          </w:p>
        </w:tc>
        <w:tc>
          <w:tcPr>
            <w:tcW w:w="1260" w:type="dxa"/>
          </w:tcPr>
          <w:p w:rsidR="002C7871" w:rsidRPr="00D25139" w:rsidRDefault="002C7871" w:rsidP="004B2E04">
            <w:pPr>
              <w:rPr>
                <w:rFonts w:ascii="Arial" w:hAnsi="Arial" w:cs="Arial"/>
                <w:sz w:val="16"/>
                <w:szCs w:val="16"/>
              </w:rPr>
            </w:pPr>
          </w:p>
        </w:tc>
      </w:tr>
    </w:tbl>
    <w:p w:rsidR="002C7871" w:rsidRDefault="002C7871">
      <w:pPr>
        <w:spacing w:after="200" w:line="276" w:lineRule="auto"/>
        <w:rPr>
          <w:b/>
          <w:bCs/>
        </w:rPr>
      </w:pPr>
    </w:p>
    <w:p w:rsidR="002C7871" w:rsidRDefault="002C7871" w:rsidP="002C7871">
      <w:pPr>
        <w:jc w:val="center"/>
        <w:rPr>
          <w:b/>
          <w:bCs/>
        </w:rPr>
      </w:pPr>
      <w:r>
        <w:rPr>
          <w:b/>
          <w:bCs/>
        </w:rPr>
        <w:t>Factoring</w:t>
      </w:r>
    </w:p>
    <w:p w:rsidR="002C7871" w:rsidRDefault="002C7871" w:rsidP="002C7871">
      <w:pPr>
        <w:rPr>
          <w:sz w:val="22"/>
        </w:rPr>
      </w:pPr>
    </w:p>
    <w:p w:rsidR="002C7871" w:rsidRDefault="002C7871" w:rsidP="002C7871">
      <w:pPr>
        <w:rPr>
          <w:sz w:val="22"/>
        </w:rPr>
      </w:pPr>
      <w:r>
        <w:rPr>
          <w:sz w:val="22"/>
        </w:rPr>
        <w:t>Assume 12x+6 is the result of distribution. What did it look like before the distribution was done?</w:t>
      </w:r>
    </w:p>
    <w:p w:rsidR="002C7871" w:rsidRDefault="002C7871" w:rsidP="002C7871">
      <w:pPr>
        <w:rPr>
          <w:sz w:val="22"/>
        </w:rPr>
      </w:pPr>
      <w:r>
        <w:rPr>
          <w:sz w:val="22"/>
        </w:rPr>
        <w:t>There was something outside a set of parenthesis and two terms inside the parenthesis.</w:t>
      </w:r>
    </w:p>
    <w:tbl>
      <w:tblPr>
        <w:tblW w:w="0" w:type="auto"/>
        <w:jc w:val="center"/>
        <w:tblLook w:val="0000"/>
      </w:tblPr>
      <w:tblGrid>
        <w:gridCol w:w="538"/>
        <w:gridCol w:w="417"/>
        <w:gridCol w:w="600"/>
        <w:gridCol w:w="377"/>
        <w:gridCol w:w="703"/>
        <w:gridCol w:w="360"/>
      </w:tblGrid>
      <w:tr w:rsidR="002C7871" w:rsidTr="004B2E04">
        <w:tblPrEx>
          <w:tblCellMar>
            <w:top w:w="0" w:type="dxa"/>
            <w:bottom w:w="0" w:type="dxa"/>
          </w:tblCellMar>
        </w:tblPrEx>
        <w:trPr>
          <w:jc w:val="center"/>
        </w:trPr>
        <w:tc>
          <w:tcPr>
            <w:tcW w:w="538"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p>
        </w:tc>
        <w:tc>
          <w:tcPr>
            <w:tcW w:w="417" w:type="dxa"/>
            <w:tcBorders>
              <w:right w:val="dashed" w:sz="4" w:space="0" w:color="auto"/>
            </w:tcBorders>
          </w:tcPr>
          <w:p w:rsidR="002C7871" w:rsidRDefault="002C7871" w:rsidP="004B2E04">
            <w:pPr>
              <w:rPr>
                <w:sz w:val="22"/>
              </w:rPr>
            </w:pPr>
            <w:r>
              <w:rPr>
                <w:sz w:val="22"/>
              </w:rPr>
              <w:t>(</w:t>
            </w:r>
          </w:p>
        </w:tc>
        <w:tc>
          <w:tcPr>
            <w:tcW w:w="60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703"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p>
        </w:tc>
        <w:tc>
          <w:tcPr>
            <w:tcW w:w="360" w:type="dxa"/>
            <w:tcBorders>
              <w:left w:val="dashed" w:sz="4" w:space="0" w:color="auto"/>
            </w:tcBorders>
          </w:tcPr>
          <w:p w:rsidR="002C7871" w:rsidRDefault="002C7871" w:rsidP="004B2E04">
            <w:pPr>
              <w:rPr>
                <w:sz w:val="22"/>
              </w:rPr>
            </w:pPr>
            <w:r>
              <w:rPr>
                <w:sz w:val="22"/>
              </w:rPr>
              <w:t>)</w:t>
            </w:r>
          </w:p>
        </w:tc>
      </w:tr>
      <w:tr w:rsidR="002C7871" w:rsidTr="004B2E04">
        <w:tblPrEx>
          <w:tblCellMar>
            <w:top w:w="0" w:type="dxa"/>
            <w:bottom w:w="0" w:type="dxa"/>
          </w:tblCellMar>
        </w:tblPrEx>
        <w:trPr>
          <w:jc w:val="center"/>
        </w:trPr>
        <w:tc>
          <w:tcPr>
            <w:tcW w:w="538" w:type="dxa"/>
            <w:tcBorders>
              <w:top w:val="dashed" w:sz="4" w:space="0" w:color="auto"/>
              <w:bottom w:val="dashed" w:sz="4" w:space="0" w:color="auto"/>
            </w:tcBorders>
          </w:tcPr>
          <w:p w:rsidR="002C7871" w:rsidRDefault="002C7871" w:rsidP="004B2E04">
            <w:pPr>
              <w:rPr>
                <w:sz w:val="22"/>
              </w:rPr>
            </w:pPr>
          </w:p>
        </w:tc>
        <w:tc>
          <w:tcPr>
            <w:tcW w:w="417" w:type="dxa"/>
          </w:tcPr>
          <w:p w:rsidR="002C7871" w:rsidRDefault="002C7871" w:rsidP="004B2E04">
            <w:pPr>
              <w:rPr>
                <w:sz w:val="22"/>
              </w:rPr>
            </w:pPr>
          </w:p>
        </w:tc>
        <w:tc>
          <w:tcPr>
            <w:tcW w:w="600" w:type="dxa"/>
            <w:tcBorders>
              <w:top w:val="dashed" w:sz="4" w:space="0" w:color="auto"/>
              <w:bottom w:val="dashed" w:sz="4" w:space="0" w:color="auto"/>
            </w:tcBorders>
          </w:tcPr>
          <w:p w:rsidR="002C7871" w:rsidRDefault="002C7871" w:rsidP="004B2E04">
            <w:pPr>
              <w:rPr>
                <w:sz w:val="22"/>
              </w:rPr>
            </w:pPr>
          </w:p>
        </w:tc>
        <w:tc>
          <w:tcPr>
            <w:tcW w:w="377" w:type="dxa"/>
          </w:tcPr>
          <w:p w:rsidR="002C7871" w:rsidRDefault="002C7871" w:rsidP="004B2E04">
            <w:pPr>
              <w:rPr>
                <w:sz w:val="22"/>
              </w:rPr>
            </w:pPr>
          </w:p>
        </w:tc>
        <w:tc>
          <w:tcPr>
            <w:tcW w:w="703" w:type="dxa"/>
            <w:tcBorders>
              <w:top w:val="dashed" w:sz="4" w:space="0" w:color="auto"/>
              <w:bottom w:val="dashed" w:sz="4" w:space="0" w:color="auto"/>
            </w:tcBorders>
          </w:tcPr>
          <w:p w:rsidR="002C7871" w:rsidRDefault="002C7871" w:rsidP="004B2E04">
            <w:pPr>
              <w:rPr>
                <w:sz w:val="22"/>
              </w:rPr>
            </w:pPr>
          </w:p>
        </w:tc>
        <w:tc>
          <w:tcPr>
            <w:tcW w:w="360" w:type="dxa"/>
          </w:tcPr>
          <w:p w:rsidR="002C7871" w:rsidRDefault="002C7871" w:rsidP="004B2E04">
            <w:pPr>
              <w:rPr>
                <w:sz w:val="22"/>
              </w:rPr>
            </w:pPr>
          </w:p>
        </w:tc>
      </w:tr>
      <w:tr w:rsidR="002C7871" w:rsidTr="004B2E04">
        <w:tblPrEx>
          <w:tblCellMar>
            <w:top w:w="0" w:type="dxa"/>
            <w:bottom w:w="0" w:type="dxa"/>
          </w:tblCellMar>
        </w:tblPrEx>
        <w:trPr>
          <w:jc w:val="center"/>
        </w:trPr>
        <w:tc>
          <w:tcPr>
            <w:tcW w:w="538"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6</w:t>
            </w:r>
          </w:p>
        </w:tc>
        <w:tc>
          <w:tcPr>
            <w:tcW w:w="417" w:type="dxa"/>
            <w:tcBorders>
              <w:left w:val="dashed" w:sz="4" w:space="0" w:color="auto"/>
              <w:right w:val="dashed" w:sz="4" w:space="0" w:color="auto"/>
            </w:tcBorders>
          </w:tcPr>
          <w:p w:rsidR="002C7871" w:rsidRDefault="002C7871" w:rsidP="004B2E04">
            <w:pPr>
              <w:rPr>
                <w:sz w:val="22"/>
              </w:rPr>
            </w:pPr>
            <w:r>
              <w:rPr>
                <w:sz w:val="22"/>
              </w:rPr>
              <w:t>(</w:t>
            </w:r>
          </w:p>
        </w:tc>
        <w:tc>
          <w:tcPr>
            <w:tcW w:w="60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2x</w:t>
            </w: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703"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1</w:t>
            </w:r>
          </w:p>
        </w:tc>
        <w:tc>
          <w:tcPr>
            <w:tcW w:w="360" w:type="dxa"/>
            <w:tcBorders>
              <w:left w:val="dashed" w:sz="4" w:space="0" w:color="auto"/>
            </w:tcBorders>
          </w:tcPr>
          <w:p w:rsidR="002C7871" w:rsidRDefault="002C7871" w:rsidP="004B2E04">
            <w:pPr>
              <w:rPr>
                <w:sz w:val="22"/>
              </w:rPr>
            </w:pPr>
            <w:r>
              <w:rPr>
                <w:sz w:val="22"/>
              </w:rPr>
              <w:t>)</w:t>
            </w:r>
          </w:p>
        </w:tc>
      </w:tr>
    </w:tbl>
    <w:p w:rsidR="002C7871" w:rsidRDefault="002C7871" w:rsidP="002C7871">
      <w:pPr>
        <w:rPr>
          <w:sz w:val="22"/>
        </w:rPr>
      </w:pPr>
      <w:r>
        <w:rPr>
          <w:sz w:val="22"/>
        </w:rPr>
        <w:t xml:space="preserve">Separating an expression so that the smallest possible pieces called factors multiply together to get the original expression is called </w:t>
      </w:r>
      <w:r>
        <w:rPr>
          <w:b/>
          <w:bCs/>
          <w:sz w:val="22"/>
        </w:rPr>
        <w:t>factoring</w:t>
      </w:r>
      <w:r>
        <w:rPr>
          <w:sz w:val="22"/>
        </w:rPr>
        <w:t>.</w:t>
      </w:r>
    </w:p>
    <w:p w:rsidR="002C7871" w:rsidRDefault="002C7871" w:rsidP="002C7871">
      <w:pPr>
        <w:rPr>
          <w:sz w:val="22"/>
        </w:rPr>
      </w:pPr>
    </w:p>
    <w:p w:rsidR="002C7871" w:rsidRDefault="002C7871" w:rsidP="002C7871">
      <w:pPr>
        <w:rPr>
          <w:sz w:val="22"/>
        </w:rPr>
      </w:pPr>
      <w:r>
        <w:rPr>
          <w:sz w:val="22"/>
        </w:rPr>
        <w:t xml:space="preserve">Look at each term and find the largest factor that is in all terms. </w:t>
      </w:r>
    </w:p>
    <w:p w:rsidR="002C7871" w:rsidRDefault="002C7871" w:rsidP="002C7871">
      <w:pPr>
        <w:rPr>
          <w:sz w:val="22"/>
        </w:rPr>
      </w:pPr>
    </w:p>
    <w:p w:rsidR="002C7871" w:rsidRDefault="002C7871" w:rsidP="002C7871">
      <w:pPr>
        <w:rPr>
          <w:sz w:val="22"/>
        </w:rPr>
      </w:pPr>
      <w:r>
        <w:rPr>
          <w:sz w:val="22"/>
        </w:rPr>
        <w:t>Example:</w:t>
      </w:r>
      <w:r>
        <w:rPr>
          <w:position w:val="-6"/>
          <w:sz w:val="22"/>
        </w:rPr>
        <w:object w:dxaOrig="1820" w:dyaOrig="340">
          <v:shape id="_x0000_i1028" type="#_x0000_t75" style="width:91pt;height:17pt" o:ole="">
            <v:imagedata r:id="rId22" o:title=""/>
          </v:shape>
          <o:OLEObject Type="Embed" ProgID="Equation.DSMT4" ShapeID="_x0000_i1028" DrawAspect="Content" ObjectID="_1358583258" r:id="rId23"/>
        </w:object>
      </w:r>
      <w:r>
        <w:rPr>
          <w:sz w:val="22"/>
        </w:rPr>
        <w:t xml:space="preserve"> Find the largest number that divides evenly into 72, 60 and 36.  </w:t>
      </w:r>
    </w:p>
    <w:tbl>
      <w:tblPr>
        <w:tblW w:w="0" w:type="auto"/>
        <w:tblLook w:val="0000"/>
      </w:tblPr>
      <w:tblGrid>
        <w:gridCol w:w="5148"/>
        <w:gridCol w:w="5148"/>
      </w:tblGrid>
      <w:tr w:rsidR="002C7871" w:rsidTr="004B2E04">
        <w:tblPrEx>
          <w:tblCellMar>
            <w:top w:w="0" w:type="dxa"/>
            <w:bottom w:w="0" w:type="dxa"/>
          </w:tblCellMar>
        </w:tblPrEx>
        <w:tc>
          <w:tcPr>
            <w:tcW w:w="5148" w:type="dxa"/>
          </w:tcPr>
          <w:p w:rsidR="002C7871" w:rsidRDefault="002C7871" w:rsidP="004B2E04">
            <w:pPr>
              <w:rPr>
                <w:sz w:val="22"/>
              </w:rPr>
            </w:pPr>
            <w:r>
              <w:rPr>
                <w:sz w:val="22"/>
              </w:rPr>
              <w:t>This number goes in front of the parenthesis.</w:t>
            </w:r>
          </w:p>
          <w:p w:rsidR="002C7871" w:rsidRDefault="002C7871" w:rsidP="004B2E04">
            <w:pPr>
              <w:rPr>
                <w:sz w:val="22"/>
              </w:rPr>
            </w:pPr>
          </w:p>
          <w:p w:rsidR="002C7871" w:rsidRDefault="002C7871" w:rsidP="004B2E04">
            <w:pPr>
              <w:rPr>
                <w:sz w:val="22"/>
              </w:rPr>
            </w:pPr>
            <w:r>
              <w:rPr>
                <w:sz w:val="22"/>
              </w:rPr>
              <w:t>Divide each term by the common factor.</w:t>
            </w:r>
          </w:p>
        </w:tc>
        <w:tc>
          <w:tcPr>
            <w:tcW w:w="5148" w:type="dxa"/>
          </w:tcPr>
          <w:p w:rsidR="002C7871" w:rsidRDefault="002C7871" w:rsidP="004B2E04">
            <w:pPr>
              <w:rPr>
                <w:sz w:val="22"/>
              </w:rPr>
            </w:pPr>
            <w:r>
              <w:rPr>
                <w:position w:val="-26"/>
                <w:sz w:val="22"/>
              </w:rPr>
              <w:object w:dxaOrig="1880" w:dyaOrig="720">
                <v:shape id="_x0000_i1029" type="#_x0000_t75" style="width:94pt;height:36pt" o:ole="">
                  <v:imagedata r:id="rId24" o:title=""/>
                </v:shape>
                <o:OLEObject Type="Embed" ProgID="Equation.DSMT4" ShapeID="_x0000_i1029" DrawAspect="Content" ObjectID="_1358583259" r:id="rId25"/>
              </w:object>
            </w:r>
          </w:p>
        </w:tc>
      </w:tr>
      <w:tr w:rsidR="002C7871" w:rsidTr="004B2E04">
        <w:tblPrEx>
          <w:tblCellMar>
            <w:top w:w="0" w:type="dxa"/>
            <w:bottom w:w="0" w:type="dxa"/>
          </w:tblCellMar>
        </w:tblPrEx>
        <w:trPr>
          <w:cantSplit/>
        </w:trPr>
        <w:tc>
          <w:tcPr>
            <w:tcW w:w="5148" w:type="dxa"/>
          </w:tcPr>
          <w:p w:rsidR="002C7871" w:rsidRDefault="002C7871" w:rsidP="004B2E04">
            <w:pPr>
              <w:rPr>
                <w:sz w:val="22"/>
              </w:rPr>
            </w:pPr>
          </w:p>
          <w:p w:rsidR="002C7871" w:rsidRDefault="002C7871" w:rsidP="004B2E04">
            <w:pPr>
              <w:rPr>
                <w:sz w:val="22"/>
              </w:rPr>
            </w:pPr>
            <w:r>
              <w:rPr>
                <w:sz w:val="22"/>
              </w:rPr>
              <w:t>Fill in the positions in the parenthesis. Distribute to check the factoring.</w:t>
            </w:r>
          </w:p>
        </w:tc>
        <w:tc>
          <w:tcPr>
            <w:tcW w:w="5148" w:type="dxa"/>
          </w:tcPr>
          <w:tbl>
            <w:tblPr>
              <w:tblW w:w="0" w:type="auto"/>
              <w:jc w:val="center"/>
              <w:tblLook w:val="0000"/>
            </w:tblPr>
            <w:tblGrid>
              <w:gridCol w:w="538"/>
              <w:gridCol w:w="417"/>
              <w:gridCol w:w="600"/>
              <w:gridCol w:w="377"/>
              <w:gridCol w:w="703"/>
              <w:gridCol w:w="377"/>
              <w:gridCol w:w="360"/>
              <w:gridCol w:w="360"/>
            </w:tblGrid>
            <w:tr w:rsidR="002C7871" w:rsidTr="004B2E04">
              <w:tblPrEx>
                <w:tblCellMar>
                  <w:top w:w="0" w:type="dxa"/>
                  <w:bottom w:w="0" w:type="dxa"/>
                </w:tblCellMar>
              </w:tblPrEx>
              <w:trPr>
                <w:jc w:val="center"/>
              </w:trPr>
              <w:tc>
                <w:tcPr>
                  <w:tcW w:w="538"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12</w:t>
                  </w:r>
                </w:p>
              </w:tc>
              <w:tc>
                <w:tcPr>
                  <w:tcW w:w="417" w:type="dxa"/>
                  <w:tcBorders>
                    <w:right w:val="dashed" w:sz="4" w:space="0" w:color="auto"/>
                  </w:tcBorders>
                </w:tcPr>
                <w:p w:rsidR="002C7871" w:rsidRDefault="002C7871" w:rsidP="004B2E04">
                  <w:pPr>
                    <w:rPr>
                      <w:sz w:val="22"/>
                    </w:rPr>
                  </w:pPr>
                  <w:r>
                    <w:rPr>
                      <w:sz w:val="22"/>
                    </w:rPr>
                    <w:t>(</w:t>
                  </w:r>
                </w:p>
              </w:tc>
              <w:tc>
                <w:tcPr>
                  <w:tcW w:w="60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703"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36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p>
              </w:tc>
              <w:tc>
                <w:tcPr>
                  <w:tcW w:w="360" w:type="dxa"/>
                  <w:tcBorders>
                    <w:left w:val="dashed" w:sz="4" w:space="0" w:color="auto"/>
                  </w:tcBorders>
                </w:tcPr>
                <w:p w:rsidR="002C7871" w:rsidRDefault="002C7871" w:rsidP="004B2E04">
                  <w:pPr>
                    <w:rPr>
                      <w:sz w:val="22"/>
                    </w:rPr>
                  </w:pPr>
                  <w:r>
                    <w:rPr>
                      <w:sz w:val="22"/>
                    </w:rPr>
                    <w:t>)</w:t>
                  </w:r>
                </w:p>
              </w:tc>
            </w:tr>
            <w:tr w:rsidR="002C7871" w:rsidTr="004B2E04">
              <w:tblPrEx>
                <w:tblCellMar>
                  <w:top w:w="0" w:type="dxa"/>
                  <w:bottom w:w="0" w:type="dxa"/>
                </w:tblCellMar>
              </w:tblPrEx>
              <w:trPr>
                <w:jc w:val="center"/>
              </w:trPr>
              <w:tc>
                <w:tcPr>
                  <w:tcW w:w="538" w:type="dxa"/>
                  <w:tcBorders>
                    <w:top w:val="dashed" w:sz="4" w:space="0" w:color="auto"/>
                    <w:bottom w:val="dashed" w:sz="4" w:space="0" w:color="auto"/>
                  </w:tcBorders>
                </w:tcPr>
                <w:p w:rsidR="002C7871" w:rsidRDefault="002C7871" w:rsidP="004B2E04">
                  <w:pPr>
                    <w:rPr>
                      <w:sz w:val="22"/>
                    </w:rPr>
                  </w:pPr>
                </w:p>
              </w:tc>
              <w:tc>
                <w:tcPr>
                  <w:tcW w:w="417" w:type="dxa"/>
                </w:tcPr>
                <w:p w:rsidR="002C7871" w:rsidRDefault="002C7871" w:rsidP="004B2E04">
                  <w:pPr>
                    <w:rPr>
                      <w:sz w:val="22"/>
                    </w:rPr>
                  </w:pPr>
                </w:p>
              </w:tc>
              <w:tc>
                <w:tcPr>
                  <w:tcW w:w="600" w:type="dxa"/>
                  <w:tcBorders>
                    <w:top w:val="dashed" w:sz="4" w:space="0" w:color="auto"/>
                    <w:bottom w:val="dashed" w:sz="4" w:space="0" w:color="auto"/>
                  </w:tcBorders>
                </w:tcPr>
                <w:p w:rsidR="002C7871" w:rsidRDefault="002C7871" w:rsidP="004B2E04">
                  <w:pPr>
                    <w:rPr>
                      <w:sz w:val="22"/>
                    </w:rPr>
                  </w:pPr>
                </w:p>
              </w:tc>
              <w:tc>
                <w:tcPr>
                  <w:tcW w:w="377" w:type="dxa"/>
                </w:tcPr>
                <w:p w:rsidR="002C7871" w:rsidRDefault="002C7871" w:rsidP="004B2E04">
                  <w:pPr>
                    <w:rPr>
                      <w:sz w:val="22"/>
                    </w:rPr>
                  </w:pPr>
                </w:p>
              </w:tc>
              <w:tc>
                <w:tcPr>
                  <w:tcW w:w="703" w:type="dxa"/>
                  <w:tcBorders>
                    <w:top w:val="dashed" w:sz="4" w:space="0" w:color="auto"/>
                    <w:bottom w:val="dashed" w:sz="4" w:space="0" w:color="auto"/>
                  </w:tcBorders>
                </w:tcPr>
                <w:p w:rsidR="002C7871" w:rsidRDefault="002C7871" w:rsidP="004B2E04">
                  <w:pPr>
                    <w:rPr>
                      <w:sz w:val="22"/>
                    </w:rPr>
                  </w:pPr>
                </w:p>
              </w:tc>
              <w:tc>
                <w:tcPr>
                  <w:tcW w:w="377" w:type="dxa"/>
                </w:tcPr>
                <w:p w:rsidR="002C7871" w:rsidRDefault="002C7871" w:rsidP="004B2E04">
                  <w:pPr>
                    <w:rPr>
                      <w:sz w:val="22"/>
                    </w:rPr>
                  </w:pPr>
                </w:p>
              </w:tc>
              <w:tc>
                <w:tcPr>
                  <w:tcW w:w="360" w:type="dxa"/>
                  <w:tcBorders>
                    <w:top w:val="dashed" w:sz="4" w:space="0" w:color="auto"/>
                    <w:bottom w:val="dashed" w:sz="4" w:space="0" w:color="auto"/>
                  </w:tcBorders>
                </w:tcPr>
                <w:p w:rsidR="002C7871" w:rsidRDefault="002C7871" w:rsidP="004B2E04">
                  <w:pPr>
                    <w:rPr>
                      <w:sz w:val="22"/>
                    </w:rPr>
                  </w:pPr>
                </w:p>
              </w:tc>
              <w:tc>
                <w:tcPr>
                  <w:tcW w:w="360" w:type="dxa"/>
                </w:tcPr>
                <w:p w:rsidR="002C7871" w:rsidRDefault="002C7871" w:rsidP="004B2E04">
                  <w:pPr>
                    <w:rPr>
                      <w:sz w:val="22"/>
                    </w:rPr>
                  </w:pPr>
                </w:p>
              </w:tc>
            </w:tr>
            <w:tr w:rsidR="002C7871" w:rsidTr="004B2E04">
              <w:tblPrEx>
                <w:tblCellMar>
                  <w:top w:w="0" w:type="dxa"/>
                  <w:bottom w:w="0" w:type="dxa"/>
                </w:tblCellMar>
              </w:tblPrEx>
              <w:trPr>
                <w:jc w:val="center"/>
              </w:trPr>
              <w:tc>
                <w:tcPr>
                  <w:tcW w:w="538"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12</w:t>
                  </w:r>
                </w:p>
              </w:tc>
              <w:tc>
                <w:tcPr>
                  <w:tcW w:w="417" w:type="dxa"/>
                  <w:tcBorders>
                    <w:left w:val="dashed" w:sz="4" w:space="0" w:color="auto"/>
                    <w:right w:val="dashed" w:sz="4" w:space="0" w:color="auto"/>
                  </w:tcBorders>
                </w:tcPr>
                <w:p w:rsidR="002C7871" w:rsidRDefault="002C7871" w:rsidP="004B2E04">
                  <w:pPr>
                    <w:rPr>
                      <w:sz w:val="22"/>
                    </w:rPr>
                  </w:pPr>
                  <w:r>
                    <w:rPr>
                      <w:sz w:val="22"/>
                    </w:rPr>
                    <w:t>(</w:t>
                  </w:r>
                </w:p>
              </w:tc>
              <w:tc>
                <w:tcPr>
                  <w:tcW w:w="60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6x</w:t>
                  </w:r>
                  <w:r>
                    <w:rPr>
                      <w:sz w:val="22"/>
                      <w:vertAlign w:val="superscript"/>
                    </w:rPr>
                    <w:t>2</w:t>
                  </w: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703"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5x</w:t>
                  </w: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36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3</w:t>
                  </w:r>
                </w:p>
              </w:tc>
              <w:tc>
                <w:tcPr>
                  <w:tcW w:w="360" w:type="dxa"/>
                  <w:tcBorders>
                    <w:left w:val="dashed" w:sz="4" w:space="0" w:color="auto"/>
                  </w:tcBorders>
                </w:tcPr>
                <w:p w:rsidR="002C7871" w:rsidRDefault="002C7871" w:rsidP="004B2E04">
                  <w:pPr>
                    <w:rPr>
                      <w:sz w:val="22"/>
                    </w:rPr>
                  </w:pPr>
                  <w:r>
                    <w:rPr>
                      <w:sz w:val="22"/>
                    </w:rPr>
                    <w:t>)</w:t>
                  </w:r>
                </w:p>
              </w:tc>
            </w:tr>
          </w:tbl>
          <w:p w:rsidR="002C7871" w:rsidRDefault="002C7871" w:rsidP="004B2E04">
            <w:pPr>
              <w:rPr>
                <w:sz w:val="22"/>
              </w:rPr>
            </w:pPr>
          </w:p>
        </w:tc>
      </w:tr>
    </w:tbl>
    <w:p w:rsidR="002C7871" w:rsidRDefault="002C7871" w:rsidP="002C7871">
      <w:pPr>
        <w:rPr>
          <w:sz w:val="22"/>
        </w:rPr>
      </w:pPr>
    </w:p>
    <w:p w:rsidR="002C7871" w:rsidRDefault="002C7871" w:rsidP="002C7871">
      <w:pPr>
        <w:rPr>
          <w:sz w:val="22"/>
        </w:rPr>
      </w:pPr>
      <w:r>
        <w:rPr>
          <w:position w:val="-12"/>
          <w:sz w:val="22"/>
        </w:rPr>
        <w:object w:dxaOrig="2659" w:dyaOrig="400">
          <v:shape id="_x0000_i1030" type="#_x0000_t75" style="width:133pt;height:20pt" o:ole="">
            <v:imagedata r:id="rId26" o:title=""/>
          </v:shape>
          <o:OLEObject Type="Embed" ProgID="Equation.DSMT4" ShapeID="_x0000_i1030" DrawAspect="Content" ObjectID="_1358583260" r:id="rId27"/>
        </w:object>
      </w:r>
      <w:r>
        <w:rPr>
          <w:sz w:val="22"/>
        </w:rPr>
        <w:t xml:space="preserve"> The largest factor in all terms is 8xy.  When the division is done there shouldn’t be any negative exponents. Notice the negative in the third term.</w:t>
      </w:r>
    </w:p>
    <w:tbl>
      <w:tblPr>
        <w:tblW w:w="0" w:type="auto"/>
        <w:tblLook w:val="0000"/>
      </w:tblPr>
      <w:tblGrid>
        <w:gridCol w:w="5748"/>
        <w:gridCol w:w="4548"/>
      </w:tblGrid>
      <w:tr w:rsidR="002C7871" w:rsidTr="004B2E04">
        <w:tblPrEx>
          <w:tblCellMar>
            <w:top w:w="0" w:type="dxa"/>
            <w:bottom w:w="0" w:type="dxa"/>
          </w:tblCellMar>
        </w:tblPrEx>
        <w:tc>
          <w:tcPr>
            <w:tcW w:w="5748" w:type="dxa"/>
          </w:tcPr>
          <w:p w:rsidR="002C7871" w:rsidRDefault="002C7871" w:rsidP="004B2E04">
            <w:pPr>
              <w:rPr>
                <w:sz w:val="22"/>
              </w:rPr>
            </w:pPr>
            <w:r>
              <w:rPr>
                <w:sz w:val="22"/>
              </w:rPr>
              <w:t>Divide each term by the common factor.</w:t>
            </w:r>
          </w:p>
          <w:p w:rsidR="002C7871" w:rsidRDefault="002C7871" w:rsidP="004B2E04">
            <w:pPr>
              <w:rPr>
                <w:sz w:val="22"/>
              </w:rPr>
            </w:pPr>
          </w:p>
          <w:p w:rsidR="002C7871" w:rsidRDefault="002C7871" w:rsidP="004B2E04">
            <w:pPr>
              <w:rPr>
                <w:sz w:val="22"/>
              </w:rPr>
            </w:pPr>
            <w:r>
              <w:rPr>
                <w:position w:val="-32"/>
                <w:sz w:val="22"/>
              </w:rPr>
              <w:object w:dxaOrig="3040" w:dyaOrig="780">
                <v:shape id="_x0000_i1031" type="#_x0000_t75" style="width:152pt;height:39pt" o:ole="">
                  <v:imagedata r:id="rId28" o:title=""/>
                </v:shape>
                <o:OLEObject Type="Embed" ProgID="Equation.DSMT4" ShapeID="_x0000_i1031" DrawAspect="Content" ObjectID="_1358583261" r:id="rId29"/>
              </w:object>
            </w:r>
          </w:p>
        </w:tc>
        <w:tc>
          <w:tcPr>
            <w:tcW w:w="4548" w:type="dxa"/>
          </w:tcPr>
          <w:p w:rsidR="002C7871" w:rsidRDefault="002C7871" w:rsidP="004B2E04">
            <w:pPr>
              <w:rPr>
                <w:sz w:val="22"/>
              </w:rPr>
            </w:pPr>
          </w:p>
          <w:tbl>
            <w:tblPr>
              <w:tblW w:w="0" w:type="auto"/>
              <w:jc w:val="center"/>
              <w:tblLook w:val="0000"/>
            </w:tblPr>
            <w:tblGrid>
              <w:gridCol w:w="546"/>
              <w:gridCol w:w="417"/>
              <w:gridCol w:w="600"/>
              <w:gridCol w:w="377"/>
              <w:gridCol w:w="703"/>
              <w:gridCol w:w="377"/>
              <w:gridCol w:w="436"/>
              <w:gridCol w:w="360"/>
            </w:tblGrid>
            <w:tr w:rsidR="002C7871" w:rsidTr="004B2E04">
              <w:tblPrEx>
                <w:tblCellMar>
                  <w:top w:w="0" w:type="dxa"/>
                  <w:bottom w:w="0" w:type="dxa"/>
                </w:tblCellMar>
              </w:tblPrEx>
              <w:trPr>
                <w:jc w:val="center"/>
              </w:trPr>
              <w:tc>
                <w:tcPr>
                  <w:tcW w:w="538"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8xy</w:t>
                  </w:r>
                </w:p>
              </w:tc>
              <w:tc>
                <w:tcPr>
                  <w:tcW w:w="417" w:type="dxa"/>
                  <w:tcBorders>
                    <w:right w:val="dashed" w:sz="4" w:space="0" w:color="auto"/>
                  </w:tcBorders>
                </w:tcPr>
                <w:p w:rsidR="002C7871" w:rsidRDefault="002C7871" w:rsidP="004B2E04">
                  <w:pPr>
                    <w:rPr>
                      <w:sz w:val="22"/>
                    </w:rPr>
                  </w:pPr>
                  <w:r>
                    <w:rPr>
                      <w:sz w:val="22"/>
                    </w:rPr>
                    <w:t>(</w:t>
                  </w:r>
                </w:p>
              </w:tc>
              <w:tc>
                <w:tcPr>
                  <w:tcW w:w="60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703"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36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p>
              </w:tc>
              <w:tc>
                <w:tcPr>
                  <w:tcW w:w="360" w:type="dxa"/>
                  <w:tcBorders>
                    <w:left w:val="dashed" w:sz="4" w:space="0" w:color="auto"/>
                  </w:tcBorders>
                </w:tcPr>
                <w:p w:rsidR="002C7871" w:rsidRDefault="002C7871" w:rsidP="004B2E04">
                  <w:pPr>
                    <w:rPr>
                      <w:sz w:val="22"/>
                    </w:rPr>
                  </w:pPr>
                  <w:r>
                    <w:rPr>
                      <w:sz w:val="22"/>
                    </w:rPr>
                    <w:t>)</w:t>
                  </w:r>
                </w:p>
              </w:tc>
            </w:tr>
            <w:tr w:rsidR="002C7871" w:rsidTr="004B2E04">
              <w:tblPrEx>
                <w:tblCellMar>
                  <w:top w:w="0" w:type="dxa"/>
                  <w:bottom w:w="0" w:type="dxa"/>
                </w:tblCellMar>
              </w:tblPrEx>
              <w:trPr>
                <w:jc w:val="center"/>
              </w:trPr>
              <w:tc>
                <w:tcPr>
                  <w:tcW w:w="538" w:type="dxa"/>
                  <w:tcBorders>
                    <w:top w:val="dashed" w:sz="4" w:space="0" w:color="auto"/>
                    <w:bottom w:val="dashed" w:sz="4" w:space="0" w:color="auto"/>
                  </w:tcBorders>
                </w:tcPr>
                <w:p w:rsidR="002C7871" w:rsidRDefault="002C7871" w:rsidP="004B2E04">
                  <w:pPr>
                    <w:rPr>
                      <w:sz w:val="22"/>
                    </w:rPr>
                  </w:pPr>
                </w:p>
              </w:tc>
              <w:tc>
                <w:tcPr>
                  <w:tcW w:w="417" w:type="dxa"/>
                </w:tcPr>
                <w:p w:rsidR="002C7871" w:rsidRDefault="002C7871" w:rsidP="004B2E04">
                  <w:pPr>
                    <w:rPr>
                      <w:sz w:val="22"/>
                    </w:rPr>
                  </w:pPr>
                </w:p>
              </w:tc>
              <w:tc>
                <w:tcPr>
                  <w:tcW w:w="600" w:type="dxa"/>
                  <w:tcBorders>
                    <w:top w:val="dashed" w:sz="4" w:space="0" w:color="auto"/>
                    <w:bottom w:val="dashed" w:sz="4" w:space="0" w:color="auto"/>
                  </w:tcBorders>
                </w:tcPr>
                <w:p w:rsidR="002C7871" w:rsidRDefault="002C7871" w:rsidP="004B2E04">
                  <w:pPr>
                    <w:rPr>
                      <w:sz w:val="22"/>
                    </w:rPr>
                  </w:pPr>
                </w:p>
              </w:tc>
              <w:tc>
                <w:tcPr>
                  <w:tcW w:w="377" w:type="dxa"/>
                </w:tcPr>
                <w:p w:rsidR="002C7871" w:rsidRDefault="002C7871" w:rsidP="004B2E04">
                  <w:pPr>
                    <w:rPr>
                      <w:sz w:val="22"/>
                    </w:rPr>
                  </w:pPr>
                </w:p>
              </w:tc>
              <w:tc>
                <w:tcPr>
                  <w:tcW w:w="703" w:type="dxa"/>
                  <w:tcBorders>
                    <w:top w:val="dashed" w:sz="4" w:space="0" w:color="auto"/>
                    <w:bottom w:val="dashed" w:sz="4" w:space="0" w:color="auto"/>
                  </w:tcBorders>
                </w:tcPr>
                <w:p w:rsidR="002C7871" w:rsidRDefault="002C7871" w:rsidP="004B2E04">
                  <w:pPr>
                    <w:rPr>
                      <w:sz w:val="22"/>
                    </w:rPr>
                  </w:pPr>
                </w:p>
              </w:tc>
              <w:tc>
                <w:tcPr>
                  <w:tcW w:w="377" w:type="dxa"/>
                </w:tcPr>
                <w:p w:rsidR="002C7871" w:rsidRDefault="002C7871" w:rsidP="004B2E04">
                  <w:pPr>
                    <w:rPr>
                      <w:sz w:val="22"/>
                    </w:rPr>
                  </w:pPr>
                </w:p>
              </w:tc>
              <w:tc>
                <w:tcPr>
                  <w:tcW w:w="360" w:type="dxa"/>
                  <w:tcBorders>
                    <w:top w:val="dashed" w:sz="4" w:space="0" w:color="auto"/>
                    <w:bottom w:val="dashed" w:sz="4" w:space="0" w:color="auto"/>
                  </w:tcBorders>
                </w:tcPr>
                <w:p w:rsidR="002C7871" w:rsidRDefault="002C7871" w:rsidP="004B2E04">
                  <w:pPr>
                    <w:rPr>
                      <w:sz w:val="22"/>
                    </w:rPr>
                  </w:pPr>
                </w:p>
              </w:tc>
              <w:tc>
                <w:tcPr>
                  <w:tcW w:w="360" w:type="dxa"/>
                </w:tcPr>
                <w:p w:rsidR="002C7871" w:rsidRDefault="002C7871" w:rsidP="004B2E04">
                  <w:pPr>
                    <w:rPr>
                      <w:sz w:val="22"/>
                    </w:rPr>
                  </w:pPr>
                </w:p>
              </w:tc>
            </w:tr>
            <w:tr w:rsidR="002C7871" w:rsidTr="004B2E04">
              <w:tblPrEx>
                <w:tblCellMar>
                  <w:top w:w="0" w:type="dxa"/>
                  <w:bottom w:w="0" w:type="dxa"/>
                </w:tblCellMar>
              </w:tblPrEx>
              <w:trPr>
                <w:jc w:val="center"/>
              </w:trPr>
              <w:tc>
                <w:tcPr>
                  <w:tcW w:w="538"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8xy</w:t>
                  </w:r>
                </w:p>
              </w:tc>
              <w:tc>
                <w:tcPr>
                  <w:tcW w:w="417" w:type="dxa"/>
                  <w:tcBorders>
                    <w:left w:val="dashed" w:sz="4" w:space="0" w:color="auto"/>
                    <w:right w:val="dashed" w:sz="4" w:space="0" w:color="auto"/>
                  </w:tcBorders>
                </w:tcPr>
                <w:p w:rsidR="002C7871" w:rsidRDefault="002C7871" w:rsidP="004B2E04">
                  <w:pPr>
                    <w:rPr>
                      <w:sz w:val="22"/>
                    </w:rPr>
                  </w:pPr>
                  <w:r>
                    <w:rPr>
                      <w:sz w:val="22"/>
                    </w:rPr>
                    <w:t>(</w:t>
                  </w:r>
                </w:p>
              </w:tc>
              <w:tc>
                <w:tcPr>
                  <w:tcW w:w="60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3xy</w:t>
                  </w: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703"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2x</w:t>
                  </w:r>
                </w:p>
              </w:tc>
              <w:tc>
                <w:tcPr>
                  <w:tcW w:w="377" w:type="dxa"/>
                  <w:tcBorders>
                    <w:left w:val="dashed" w:sz="4" w:space="0" w:color="auto"/>
                    <w:right w:val="dashed" w:sz="4" w:space="0" w:color="auto"/>
                  </w:tcBorders>
                </w:tcPr>
                <w:p w:rsidR="002C7871" w:rsidRDefault="002C7871" w:rsidP="004B2E04">
                  <w:pPr>
                    <w:rPr>
                      <w:sz w:val="22"/>
                    </w:rPr>
                  </w:pPr>
                  <w:r>
                    <w:rPr>
                      <w:sz w:val="22"/>
                    </w:rPr>
                    <w:t>-</w:t>
                  </w:r>
                </w:p>
              </w:tc>
              <w:tc>
                <w:tcPr>
                  <w:tcW w:w="360" w:type="dxa"/>
                  <w:tcBorders>
                    <w:top w:val="dashed" w:sz="4" w:space="0" w:color="auto"/>
                    <w:left w:val="dashed" w:sz="4" w:space="0" w:color="auto"/>
                    <w:bottom w:val="dashed" w:sz="4" w:space="0" w:color="auto"/>
                    <w:right w:val="dashed" w:sz="4" w:space="0" w:color="auto"/>
                  </w:tcBorders>
                </w:tcPr>
                <w:p w:rsidR="002C7871" w:rsidRDefault="002C7871" w:rsidP="004B2E04">
                  <w:pPr>
                    <w:rPr>
                      <w:sz w:val="22"/>
                    </w:rPr>
                  </w:pPr>
                  <w:r>
                    <w:rPr>
                      <w:sz w:val="22"/>
                    </w:rPr>
                    <w:t>7y</w:t>
                  </w:r>
                </w:p>
              </w:tc>
              <w:tc>
                <w:tcPr>
                  <w:tcW w:w="360" w:type="dxa"/>
                  <w:tcBorders>
                    <w:left w:val="dashed" w:sz="4" w:space="0" w:color="auto"/>
                  </w:tcBorders>
                </w:tcPr>
                <w:p w:rsidR="002C7871" w:rsidRDefault="002C7871" w:rsidP="004B2E04">
                  <w:pPr>
                    <w:rPr>
                      <w:sz w:val="22"/>
                    </w:rPr>
                  </w:pPr>
                  <w:r>
                    <w:rPr>
                      <w:sz w:val="22"/>
                    </w:rPr>
                    <w:t>)</w:t>
                  </w:r>
                </w:p>
              </w:tc>
            </w:tr>
          </w:tbl>
          <w:p w:rsidR="002C7871" w:rsidRDefault="002C7871" w:rsidP="004B2E04">
            <w:pPr>
              <w:rPr>
                <w:sz w:val="22"/>
              </w:rPr>
            </w:pPr>
          </w:p>
        </w:tc>
      </w:tr>
      <w:tr w:rsidR="002C7871" w:rsidTr="004B2E04">
        <w:tblPrEx>
          <w:tblCellMar>
            <w:top w:w="0" w:type="dxa"/>
            <w:bottom w:w="0" w:type="dxa"/>
          </w:tblCellMar>
        </w:tblPrEx>
        <w:trPr>
          <w:cantSplit/>
        </w:trPr>
        <w:tc>
          <w:tcPr>
            <w:tcW w:w="10296" w:type="dxa"/>
            <w:gridSpan w:val="2"/>
          </w:tcPr>
          <w:p w:rsidR="002C7871" w:rsidRDefault="002C7871" w:rsidP="004B2E04">
            <w:pPr>
              <w:rPr>
                <w:sz w:val="22"/>
              </w:rPr>
            </w:pPr>
            <w:r>
              <w:rPr>
                <w:sz w:val="22"/>
              </w:rPr>
              <w:t>The division can be done in your head, but some students need to write it down.</w:t>
            </w:r>
          </w:p>
        </w:tc>
      </w:tr>
    </w:tbl>
    <w:p w:rsidR="002C7871" w:rsidRDefault="002C7871" w:rsidP="002C7871">
      <w:pPr>
        <w:rPr>
          <w:sz w:val="22"/>
        </w:rPr>
      </w:pPr>
    </w:p>
    <w:p w:rsidR="002C7871" w:rsidRDefault="002C7871" w:rsidP="002C7871">
      <w:pPr>
        <w:rPr>
          <w:sz w:val="22"/>
        </w:rPr>
      </w:pPr>
      <w:r>
        <w:rPr>
          <w:sz w:val="22"/>
        </w:rPr>
        <w:t>CHALLENGE: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8"/>
        <w:gridCol w:w="4680"/>
      </w:tblGrid>
      <w:tr w:rsidR="002C7871" w:rsidTr="004B2E04">
        <w:tblPrEx>
          <w:tblCellMar>
            <w:top w:w="0" w:type="dxa"/>
            <w:bottom w:w="0" w:type="dxa"/>
          </w:tblCellMar>
        </w:tblPrEx>
        <w:tc>
          <w:tcPr>
            <w:tcW w:w="5388" w:type="dxa"/>
          </w:tcPr>
          <w:p w:rsidR="002C7871" w:rsidRDefault="002C7871" w:rsidP="004B2E04">
            <w:pPr>
              <w:rPr>
                <w:sz w:val="22"/>
              </w:rPr>
            </w:pPr>
            <w:r>
              <w:rPr>
                <w:position w:val="-26"/>
                <w:sz w:val="22"/>
              </w:rPr>
              <w:object w:dxaOrig="1420" w:dyaOrig="700">
                <v:shape id="_x0000_i1032" type="#_x0000_t75" style="width:71pt;height:35pt" o:ole="">
                  <v:imagedata r:id="rId30" o:title=""/>
                </v:shape>
                <o:OLEObject Type="Embed" ProgID="Equation.DSMT4" ShapeID="_x0000_i1032" DrawAspect="Content" ObjectID="_1358583262" r:id="rId31"/>
              </w:object>
            </w:r>
            <w:r>
              <w:rPr>
                <w:sz w:val="22"/>
              </w:rPr>
              <w:t xml:space="preserve">  Hint: Factor out a ¼. </w:t>
            </w:r>
          </w:p>
          <w:p w:rsidR="002C7871" w:rsidRDefault="002C7871" w:rsidP="004B2E04">
            <w:pPr>
              <w:rPr>
                <w:sz w:val="22"/>
              </w:rPr>
            </w:pPr>
          </w:p>
          <w:p w:rsidR="002C7871" w:rsidRDefault="002C7871" w:rsidP="004B2E04">
            <w:pPr>
              <w:rPr>
                <w:sz w:val="22"/>
              </w:rPr>
            </w:pPr>
          </w:p>
          <w:p w:rsidR="002C7871" w:rsidRDefault="002C7871" w:rsidP="004B2E04">
            <w:pPr>
              <w:rPr>
                <w:sz w:val="22"/>
              </w:rPr>
            </w:pPr>
          </w:p>
          <w:p w:rsidR="002C7871" w:rsidRDefault="002C7871" w:rsidP="004B2E04">
            <w:pPr>
              <w:rPr>
                <w:sz w:val="22"/>
              </w:rPr>
            </w:pPr>
          </w:p>
          <w:p w:rsidR="002C7871" w:rsidRDefault="002C7871" w:rsidP="004B2E04">
            <w:pPr>
              <w:rPr>
                <w:sz w:val="22"/>
              </w:rPr>
            </w:pPr>
          </w:p>
          <w:p w:rsidR="002C7871" w:rsidRDefault="002C7871" w:rsidP="004B2E04">
            <w:pPr>
              <w:rPr>
                <w:sz w:val="22"/>
              </w:rPr>
            </w:pPr>
          </w:p>
          <w:p w:rsidR="002C7871" w:rsidRDefault="002C7871" w:rsidP="004B2E04">
            <w:pPr>
              <w:rPr>
                <w:sz w:val="22"/>
              </w:rPr>
            </w:pPr>
          </w:p>
          <w:p w:rsidR="002C7871" w:rsidRDefault="002C7871" w:rsidP="004B2E04">
            <w:pPr>
              <w:rPr>
                <w:sz w:val="22"/>
              </w:rPr>
            </w:pPr>
          </w:p>
        </w:tc>
        <w:tc>
          <w:tcPr>
            <w:tcW w:w="4680" w:type="dxa"/>
          </w:tcPr>
          <w:p w:rsidR="002C7871" w:rsidRDefault="002C7871" w:rsidP="004B2E04">
            <w:pPr>
              <w:rPr>
                <w:sz w:val="22"/>
              </w:rPr>
            </w:pPr>
            <w:r>
              <w:rPr>
                <w:position w:val="-24"/>
                <w:sz w:val="22"/>
              </w:rPr>
              <w:object w:dxaOrig="1200" w:dyaOrig="660">
                <v:shape id="_x0000_i1033" type="#_x0000_t75" style="width:60pt;height:33pt" o:ole="">
                  <v:imagedata r:id="rId32" o:title=""/>
                </v:shape>
                <o:OLEObject Type="Embed" ProgID="Equation.3" ShapeID="_x0000_i1033" DrawAspect="Content" ObjectID="_1358583263" r:id="rId33"/>
              </w:object>
            </w:r>
          </w:p>
          <w:p w:rsidR="002C7871" w:rsidRDefault="002C7871" w:rsidP="004B2E04">
            <w:pPr>
              <w:jc w:val="center"/>
              <w:rPr>
                <w:sz w:val="22"/>
              </w:rPr>
            </w:pPr>
          </w:p>
        </w:tc>
      </w:tr>
    </w:tbl>
    <w:p w:rsidR="002C7871" w:rsidRDefault="002C7871" w:rsidP="002C7871">
      <w:pPr>
        <w:rPr>
          <w:rFonts w:ascii="Arial" w:hAnsi="Arial" w:cs="Arial"/>
          <w:color w:val="000000"/>
          <w:sz w:val="19"/>
          <w:szCs w:val="19"/>
        </w:rPr>
      </w:pPr>
    </w:p>
    <w:p w:rsidR="002C7871" w:rsidRPr="00F427B5" w:rsidRDefault="002C7871" w:rsidP="002C7871">
      <w:pPr>
        <w:rPr>
          <w:rFonts w:ascii="Arial" w:hAnsi="Arial" w:cs="Arial"/>
          <w:color w:val="000000"/>
          <w:sz w:val="19"/>
          <w:szCs w:val="19"/>
        </w:rPr>
      </w:pPr>
    </w:p>
    <w:sectPr w:rsidR="002C7871" w:rsidRPr="00F427B5" w:rsidSect="002546CC">
      <w:headerReference w:type="default" r:id="rId34"/>
      <w:footerReference w:type="default" r:id="rId35"/>
      <w:headerReference w:type="first" r:id="rId36"/>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068" w:rsidRDefault="00376068" w:rsidP="004C1B1D">
      <w:r>
        <w:separator/>
      </w:r>
    </w:p>
  </w:endnote>
  <w:endnote w:type="continuationSeparator" w:id="0">
    <w:p w:rsidR="00376068" w:rsidRDefault="00376068" w:rsidP="004C1B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13670"/>
      <w:docPartObj>
        <w:docPartGallery w:val="Page Numbers (Bottom of Page)"/>
        <w:docPartUnique/>
      </w:docPartObj>
    </w:sdtPr>
    <w:sdtContent>
      <w:p w:rsidR="003A394F" w:rsidRDefault="0062774A">
        <w:pPr>
          <w:pStyle w:val="Footer"/>
          <w:jc w:val="right"/>
        </w:pPr>
        <w:fldSimple w:instr=" PAGE   \* MERGEFORMAT ">
          <w:r w:rsidR="002D7F51">
            <w:rPr>
              <w:noProof/>
            </w:rPr>
            <w:t>2</w:t>
          </w:r>
        </w:fldSimple>
      </w:p>
    </w:sdtContent>
  </w:sdt>
  <w:p w:rsidR="00B3568A" w:rsidRDefault="00B356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068" w:rsidRDefault="00376068" w:rsidP="004C1B1D">
      <w:r>
        <w:separator/>
      </w:r>
    </w:p>
  </w:footnote>
  <w:footnote w:type="continuationSeparator" w:id="0">
    <w:p w:rsidR="00376068" w:rsidRDefault="00376068" w:rsidP="004C1B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BE" w:rsidRDefault="003F3DBE">
    <w:pPr>
      <w:pStyle w:val="Header"/>
    </w:pPr>
  </w:p>
  <w:p w:rsidR="003F3DBE" w:rsidRDefault="002142FE">
    <w:pPr>
      <w:pStyle w:val="Header"/>
    </w:pPr>
    <w:r w:rsidRPr="007E59A7">
      <w:rPr>
        <w:noProof/>
      </w:rPr>
      <w:drawing>
        <wp:anchor distT="0" distB="0" distL="114300" distR="114300" simplePos="0" relativeHeight="251660288" behindDoc="0" locked="0" layoutInCell="1" allowOverlap="1">
          <wp:simplePos x="0" y="0"/>
          <wp:positionH relativeFrom="column">
            <wp:posOffset>123825</wp:posOffset>
          </wp:positionH>
          <wp:positionV relativeFrom="paragraph">
            <wp:posOffset>-189865</wp:posOffset>
          </wp:positionV>
          <wp:extent cx="6642100" cy="266700"/>
          <wp:effectExtent l="19050" t="0" r="6350" b="0"/>
          <wp:wrapTight wrapText="bothSides">
            <wp:wrapPolygon edited="0">
              <wp:start x="-62" y="0"/>
              <wp:lineTo x="-62" y="20057"/>
              <wp:lineTo x="21621" y="20057"/>
              <wp:lineTo x="21621" y="0"/>
              <wp:lineTo x="-62"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arto="http://schemas.microsoft.com/office/word/2006/arto" xmlns:ma="http://schemas.microsoft.com/office/mac/drawingml/2008/main" xmlns:w="http://schemas.openxmlformats.org/wordprocessingml/2006/main" xmlns:w10="urn:schemas-microsoft-com:office:word" xmlns:v="urn:schemas-microsoft-com:vml" xmlns:o="urn:schemas-microsoft-com:office:office" xmlns:mo="http://schemas.microsoft.com/office/mac/office/2008/main" xmlns:mv="urn:schemas-microsoft-com:mac:vml" xmlns="" xmlns:mc="http://schemas.openxmlformats.org/markup-compatibility/2006" Requires="ma">
                    <pic:blipFill>
                      <a:blip r:embed="rId1"/>
                      <a:srcRect/>
                      <a:stretch>
                        <a:fillRect/>
                      </a:stretch>
                    </pic:blipFill>
                  </ve:Choice>
                  <ve:Fallback>
                    <pic:blipFill>
                      <a:blip r:embed="rId2"/>
                      <a:srcRect/>
                      <a:stretch>
                        <a:fillRect/>
                      </a:stretch>
                    </pic:blipFill>
                  </ve:Fallback>
                </ve:AlternateContent>
                <pic:spPr bwMode="auto">
                  <a:xfrm>
                    <a:off x="0" y="0"/>
                    <a:ext cx="6642100" cy="2667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BE" w:rsidRDefault="002142FE">
    <w:pPr>
      <w:pStyle w:val="Header"/>
    </w:pPr>
    <w:r w:rsidRPr="007E59A7">
      <w:rPr>
        <w:noProof/>
      </w:rPr>
      <w:drawing>
        <wp:anchor distT="0" distB="0" distL="114300" distR="114300" simplePos="0" relativeHeight="251659264" behindDoc="0" locked="0" layoutInCell="1" allowOverlap="1">
          <wp:simplePos x="0" y="0"/>
          <wp:positionH relativeFrom="column">
            <wp:posOffset>161925</wp:posOffset>
          </wp:positionH>
          <wp:positionV relativeFrom="paragraph">
            <wp:posOffset>-104775</wp:posOffset>
          </wp:positionV>
          <wp:extent cx="6238875" cy="876300"/>
          <wp:effectExtent l="19050" t="0" r="9525" b="0"/>
          <wp:wrapTight wrapText="bothSides">
            <wp:wrapPolygon edited="0">
              <wp:start x="-66" y="0"/>
              <wp:lineTo x="-66" y="11739"/>
              <wp:lineTo x="10816" y="15026"/>
              <wp:lineTo x="-66" y="15496"/>
              <wp:lineTo x="-66" y="21130"/>
              <wp:lineTo x="21633" y="21130"/>
              <wp:lineTo x="21633" y="15496"/>
              <wp:lineTo x="10816" y="15026"/>
              <wp:lineTo x="12267" y="11270"/>
              <wp:lineTo x="12267" y="9391"/>
              <wp:lineTo x="10816" y="7513"/>
              <wp:lineTo x="21633" y="7513"/>
              <wp:lineTo x="21633" y="0"/>
              <wp:lineTo x="-66" y="0"/>
            </wp:wrapPolygon>
          </wp:wrapTight>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6238875" cy="87630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26A7"/>
    <w:multiLevelType w:val="multilevel"/>
    <w:tmpl w:val="207448C8"/>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nsid w:val="03EF1FD6"/>
    <w:multiLevelType w:val="hybridMultilevel"/>
    <w:tmpl w:val="4DBE08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E54528"/>
    <w:multiLevelType w:val="hybridMultilevel"/>
    <w:tmpl w:val="9168D3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0E94E0E"/>
    <w:multiLevelType w:val="hybridMultilevel"/>
    <w:tmpl w:val="C0C49E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4272B7"/>
    <w:multiLevelType w:val="hybridMultilevel"/>
    <w:tmpl w:val="6A70D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8C2CA3"/>
    <w:multiLevelType w:val="hybridMultilevel"/>
    <w:tmpl w:val="594E8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2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2142FE"/>
    <w:rsid w:val="000667ED"/>
    <w:rsid w:val="00090927"/>
    <w:rsid w:val="000D4A86"/>
    <w:rsid w:val="001045A9"/>
    <w:rsid w:val="00162D7D"/>
    <w:rsid w:val="00171BE8"/>
    <w:rsid w:val="001872BE"/>
    <w:rsid w:val="001903A7"/>
    <w:rsid w:val="0019491D"/>
    <w:rsid w:val="001C148D"/>
    <w:rsid w:val="002142FE"/>
    <w:rsid w:val="00221B1D"/>
    <w:rsid w:val="002546CC"/>
    <w:rsid w:val="00281F35"/>
    <w:rsid w:val="002C7871"/>
    <w:rsid w:val="002D7F51"/>
    <w:rsid w:val="002E470A"/>
    <w:rsid w:val="003269C3"/>
    <w:rsid w:val="00376068"/>
    <w:rsid w:val="003A394F"/>
    <w:rsid w:val="003D0996"/>
    <w:rsid w:val="003E4F8F"/>
    <w:rsid w:val="003F3DBE"/>
    <w:rsid w:val="0046186B"/>
    <w:rsid w:val="0046705F"/>
    <w:rsid w:val="00480090"/>
    <w:rsid w:val="004A1281"/>
    <w:rsid w:val="004B0A13"/>
    <w:rsid w:val="004C1B1D"/>
    <w:rsid w:val="0062774A"/>
    <w:rsid w:val="006316CB"/>
    <w:rsid w:val="00636F53"/>
    <w:rsid w:val="0063786E"/>
    <w:rsid w:val="006560CA"/>
    <w:rsid w:val="006D2D00"/>
    <w:rsid w:val="00711410"/>
    <w:rsid w:val="00715A1D"/>
    <w:rsid w:val="00730EFA"/>
    <w:rsid w:val="0076322A"/>
    <w:rsid w:val="0076737E"/>
    <w:rsid w:val="00790ACB"/>
    <w:rsid w:val="007B3B0E"/>
    <w:rsid w:val="007D1907"/>
    <w:rsid w:val="00823E33"/>
    <w:rsid w:val="00901A4A"/>
    <w:rsid w:val="009F30E3"/>
    <w:rsid w:val="00A970D3"/>
    <w:rsid w:val="00AA7C7A"/>
    <w:rsid w:val="00AB3D14"/>
    <w:rsid w:val="00AB53AC"/>
    <w:rsid w:val="00AB7C73"/>
    <w:rsid w:val="00AC3BFF"/>
    <w:rsid w:val="00AD47AF"/>
    <w:rsid w:val="00B12230"/>
    <w:rsid w:val="00B3568A"/>
    <w:rsid w:val="00B62915"/>
    <w:rsid w:val="00B8793D"/>
    <w:rsid w:val="00BB735A"/>
    <w:rsid w:val="00BB78DB"/>
    <w:rsid w:val="00BD74A0"/>
    <w:rsid w:val="00BF7773"/>
    <w:rsid w:val="00CB3D07"/>
    <w:rsid w:val="00CC7860"/>
    <w:rsid w:val="00CF5B38"/>
    <w:rsid w:val="00D1028B"/>
    <w:rsid w:val="00D34FE9"/>
    <w:rsid w:val="00D56C06"/>
    <w:rsid w:val="00D66E7B"/>
    <w:rsid w:val="00DA696A"/>
    <w:rsid w:val="00E31B6E"/>
    <w:rsid w:val="00EA24DA"/>
    <w:rsid w:val="00EA5F89"/>
    <w:rsid w:val="00ED35AE"/>
    <w:rsid w:val="00F42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48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2142FE"/>
    <w:pPr>
      <w:spacing w:before="100" w:beforeAutospacing="1" w:after="100" w:afterAutospacing="1" w:line="288" w:lineRule="auto"/>
      <w:jc w:val="center"/>
      <w:outlineLvl w:val="0"/>
    </w:pPr>
    <w:rPr>
      <w:rFonts w:ascii="Arial" w:hAnsi="Arial" w:cs="Arial"/>
      <w:b/>
      <w:bCs/>
      <w:color w:val="000000"/>
      <w:kern w:val="36"/>
      <w:sz w:val="36"/>
      <w:szCs w:val="36"/>
    </w:rPr>
  </w:style>
  <w:style w:type="paragraph" w:styleId="Heading2">
    <w:name w:val="heading 2"/>
    <w:basedOn w:val="Normal"/>
    <w:next w:val="Normal"/>
    <w:link w:val="Heading2Char"/>
    <w:uiPriority w:val="9"/>
    <w:unhideWhenUsed/>
    <w:qFormat/>
    <w:rsid w:val="002142FE"/>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2FE"/>
    <w:rPr>
      <w:rFonts w:ascii="Arial" w:eastAsia="Times New Roman" w:hAnsi="Arial" w:cs="Arial"/>
      <w:b/>
      <w:bCs/>
      <w:color w:val="000000"/>
      <w:kern w:val="36"/>
      <w:sz w:val="36"/>
      <w:szCs w:val="36"/>
    </w:rPr>
  </w:style>
  <w:style w:type="character" w:customStyle="1" w:styleId="Heading2Char">
    <w:name w:val="Heading 2 Char"/>
    <w:basedOn w:val="DefaultParagraphFont"/>
    <w:link w:val="Heading2"/>
    <w:uiPriority w:val="9"/>
    <w:rsid w:val="002142F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142F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2142FE"/>
  </w:style>
  <w:style w:type="paragraph" w:customStyle="1" w:styleId="citation3">
    <w:name w:val="citation3"/>
    <w:basedOn w:val="Normal"/>
    <w:rsid w:val="002142FE"/>
    <w:pPr>
      <w:spacing w:line="480" w:lineRule="auto"/>
      <w:ind w:hanging="375"/>
    </w:pPr>
  </w:style>
  <w:style w:type="paragraph" w:customStyle="1" w:styleId="essay">
    <w:name w:val="essay"/>
    <w:basedOn w:val="Normal"/>
    <w:rsid w:val="002142FE"/>
    <w:pPr>
      <w:spacing w:before="100" w:beforeAutospacing="1" w:after="100" w:afterAutospacing="1"/>
    </w:pPr>
    <w:rPr>
      <w:rFonts w:ascii="Arial" w:hAnsi="Arial" w:cs="Arial"/>
      <w:sz w:val="20"/>
      <w:szCs w:val="20"/>
    </w:rPr>
  </w:style>
  <w:style w:type="character" w:styleId="Strong">
    <w:name w:val="Strong"/>
    <w:basedOn w:val="DefaultParagraphFont"/>
    <w:uiPriority w:val="22"/>
    <w:qFormat/>
    <w:rsid w:val="002142FE"/>
    <w:rPr>
      <w:b/>
      <w:bCs/>
    </w:rPr>
  </w:style>
  <w:style w:type="paragraph" w:styleId="BalloonText">
    <w:name w:val="Balloon Text"/>
    <w:basedOn w:val="Normal"/>
    <w:link w:val="BalloonTextChar"/>
    <w:uiPriority w:val="99"/>
    <w:semiHidden/>
    <w:unhideWhenUsed/>
    <w:rsid w:val="002142F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142FE"/>
    <w:rPr>
      <w:rFonts w:ascii="Tahoma" w:hAnsi="Tahoma" w:cs="Tahoma"/>
      <w:sz w:val="16"/>
      <w:szCs w:val="16"/>
    </w:rPr>
  </w:style>
  <w:style w:type="paragraph" w:styleId="NormalWeb">
    <w:name w:val="Normal (Web)"/>
    <w:basedOn w:val="Normal"/>
    <w:uiPriority w:val="99"/>
    <w:semiHidden/>
    <w:unhideWhenUsed/>
    <w:rsid w:val="00EA5F89"/>
    <w:pPr>
      <w:spacing w:before="100" w:beforeAutospacing="1" w:after="100" w:afterAutospacing="1"/>
    </w:pPr>
  </w:style>
  <w:style w:type="table" w:styleId="TableGrid">
    <w:name w:val="Table Grid"/>
    <w:basedOn w:val="TableNormal"/>
    <w:uiPriority w:val="59"/>
    <w:rsid w:val="00AA7C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3568A"/>
    <w:pPr>
      <w:tabs>
        <w:tab w:val="center" w:pos="4320"/>
        <w:tab w:val="right" w:pos="8640"/>
      </w:tabs>
    </w:pPr>
  </w:style>
  <w:style w:type="character" w:customStyle="1" w:styleId="FooterChar">
    <w:name w:val="Footer Char"/>
    <w:basedOn w:val="DefaultParagraphFont"/>
    <w:link w:val="Footer"/>
    <w:uiPriority w:val="99"/>
    <w:rsid w:val="00B3568A"/>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27B5"/>
    <w:rPr>
      <w:color w:val="0000FF" w:themeColor="hyperlink"/>
      <w:u w:val="single"/>
    </w:rPr>
  </w:style>
  <w:style w:type="paragraph" w:styleId="ListParagraph">
    <w:name w:val="List Paragraph"/>
    <w:basedOn w:val="Normal"/>
    <w:uiPriority w:val="34"/>
    <w:qFormat/>
    <w:rsid w:val="00BB78DB"/>
    <w:pPr>
      <w:ind w:left="720"/>
      <w:contextualSpacing/>
    </w:pPr>
  </w:style>
</w:styles>
</file>

<file path=word/webSettings.xml><?xml version="1.0" encoding="utf-8"?>
<w:webSettings xmlns:r="http://schemas.openxmlformats.org/officeDocument/2006/relationships" xmlns:w="http://schemas.openxmlformats.org/wordprocessingml/2006/main">
  <w:divs>
    <w:div w:id="620187302">
      <w:bodyDiv w:val="1"/>
      <w:marLeft w:val="100"/>
      <w:marRight w:val="800"/>
      <w:marTop w:val="100"/>
      <w:marBottom w:val="100"/>
      <w:divBdr>
        <w:top w:val="none" w:sz="0" w:space="0" w:color="auto"/>
        <w:left w:val="none" w:sz="0" w:space="0" w:color="auto"/>
        <w:bottom w:val="none" w:sz="0" w:space="0" w:color="auto"/>
        <w:right w:val="none" w:sz="0" w:space="0" w:color="auto"/>
      </w:divBdr>
      <w:divsChild>
        <w:div w:id="1717506170">
          <w:marLeft w:val="0"/>
          <w:marRight w:val="0"/>
          <w:marTop w:val="0"/>
          <w:marBottom w:val="0"/>
          <w:divBdr>
            <w:top w:val="none" w:sz="0" w:space="0" w:color="auto"/>
            <w:left w:val="none" w:sz="0" w:space="0" w:color="auto"/>
            <w:bottom w:val="none" w:sz="0" w:space="0" w:color="auto"/>
            <w:right w:val="none" w:sz="0" w:space="0" w:color="auto"/>
          </w:divBdr>
          <w:divsChild>
            <w:div w:id="811943186">
              <w:marLeft w:val="0"/>
              <w:marRight w:val="0"/>
              <w:marTop w:val="0"/>
              <w:marBottom w:val="0"/>
              <w:divBdr>
                <w:top w:val="none" w:sz="0" w:space="0" w:color="auto"/>
                <w:left w:val="none" w:sz="0" w:space="0" w:color="auto"/>
                <w:bottom w:val="none" w:sz="0" w:space="0" w:color="auto"/>
                <w:right w:val="none" w:sz="0" w:space="0" w:color="auto"/>
              </w:divBdr>
              <w:divsChild>
                <w:div w:id="9225675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23006548">
      <w:bodyDiv w:val="1"/>
      <w:marLeft w:val="0"/>
      <w:marRight w:val="0"/>
      <w:marTop w:val="0"/>
      <w:marBottom w:val="0"/>
      <w:divBdr>
        <w:top w:val="none" w:sz="0" w:space="0" w:color="auto"/>
        <w:left w:val="none" w:sz="0" w:space="0" w:color="auto"/>
        <w:bottom w:val="none" w:sz="0" w:space="0" w:color="auto"/>
        <w:right w:val="none" w:sz="0" w:space="0" w:color="auto"/>
      </w:divBdr>
    </w:div>
    <w:div w:id="1706178757">
      <w:bodyDiv w:val="1"/>
      <w:marLeft w:val="0"/>
      <w:marRight w:val="0"/>
      <w:marTop w:val="0"/>
      <w:marBottom w:val="0"/>
      <w:divBdr>
        <w:top w:val="none" w:sz="0" w:space="0" w:color="auto"/>
        <w:left w:val="none" w:sz="0" w:space="0" w:color="auto"/>
        <w:bottom w:val="none" w:sz="0" w:space="0" w:color="auto"/>
        <w:right w:val="none" w:sz="0" w:space="0" w:color="auto"/>
      </w:divBdr>
    </w:div>
    <w:div w:id="20455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4.bin"/><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pcz"/><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pcz"/><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def('/Glossary/glossaryterm.aspx?word=Order%20of%20Operations',%20500,%20500);" TargetMode="External"/><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gi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3D175-42AD-47A4-AB82-7C4365DBC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Texas A&amp;M University at Qatar</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tamuq</cp:lastModifiedBy>
  <cp:revision>2</cp:revision>
  <cp:lastPrinted>2011-01-20T10:23:00Z</cp:lastPrinted>
  <dcterms:created xsi:type="dcterms:W3CDTF">2011-02-07T08:28:00Z</dcterms:created>
  <dcterms:modified xsi:type="dcterms:W3CDTF">2011-02-07T08:28:00Z</dcterms:modified>
</cp:coreProperties>
</file>